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D6A8C">
            <w:pPr>
              <w:pStyle w:val="Header"/>
              <w:spacing w:before="120" w:after="120"/>
            </w:pPr>
            <w:r>
              <w:t>NPRR Number</w:t>
            </w:r>
          </w:p>
        </w:tc>
        <w:tc>
          <w:tcPr>
            <w:tcW w:w="1260" w:type="dxa"/>
            <w:tcBorders>
              <w:bottom w:val="single" w:sz="4" w:space="0" w:color="auto"/>
            </w:tcBorders>
            <w:vAlign w:val="center"/>
          </w:tcPr>
          <w:p w14:paraId="58DFDEEC" w14:textId="5A2BF93A" w:rsidR="00067FE2" w:rsidRDefault="00C5160B" w:rsidP="00FD6A8C">
            <w:pPr>
              <w:pStyle w:val="Header"/>
              <w:jc w:val="center"/>
            </w:pPr>
            <w:hyperlink r:id="rId8" w:history="1">
              <w:r w:rsidRPr="00C5160B">
                <w:rPr>
                  <w:rStyle w:val="Hyperlink"/>
                </w:rPr>
                <w:t>1303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389A102" w:rsidR="00067FE2" w:rsidRPr="00FD6A8C" w:rsidRDefault="001B3C67" w:rsidP="00F44236">
            <w:pPr>
              <w:pStyle w:val="Header"/>
            </w:pPr>
            <w:r w:rsidRPr="00FD6A8C">
              <w:t xml:space="preserve">Modernize </w:t>
            </w:r>
            <w:r w:rsidR="0091247F" w:rsidRPr="00FD6A8C">
              <w:t>Submission</w:t>
            </w:r>
            <w:r w:rsidRPr="00FD6A8C">
              <w:t xml:space="preserve"> </w:t>
            </w:r>
            <w:r w:rsidR="003B14AE" w:rsidRPr="00FD6A8C">
              <w:t xml:space="preserve">of </w:t>
            </w:r>
            <w:r w:rsidR="003B14AE" w:rsidRPr="00FD6A8C">
              <w:rPr>
                <w:rFonts w:cs="Arial"/>
              </w:rPr>
              <w:t>Declarations of Natural Gas Pipeline Coordination</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2A264D5" w:rsidR="00067FE2" w:rsidRPr="00E01925" w:rsidRDefault="00875BE9" w:rsidP="00F44236">
            <w:pPr>
              <w:pStyle w:val="NormalArial"/>
            </w:pPr>
            <w:r>
              <w:t xml:space="preserve">September </w:t>
            </w:r>
            <w:r w:rsidR="001F3C90">
              <w:t>23</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23F9349"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D6A8C">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4324855B" w14:textId="77777777" w:rsidR="009D17F0" w:rsidRDefault="00D651FB" w:rsidP="00D651FB">
            <w:pPr>
              <w:pStyle w:val="NormalArial"/>
              <w:spacing w:before="120" w:after="120"/>
            </w:pPr>
            <w:r w:rsidRPr="00DE65AB">
              <w:t xml:space="preserve">3.21, </w:t>
            </w:r>
            <w:r w:rsidRPr="00A72192">
              <w:t xml:space="preserve">Submission of Declarations of </w:t>
            </w:r>
            <w:r w:rsidRPr="00EB27A7">
              <w:t>Natural Gas Pipeline Coordination</w:t>
            </w:r>
          </w:p>
          <w:p w14:paraId="3356516F" w14:textId="68199066" w:rsidR="00BF2FA9" w:rsidRPr="00FB509B" w:rsidRDefault="00BF2FA9" w:rsidP="00D651FB">
            <w:pPr>
              <w:pStyle w:val="NormalArial"/>
              <w:spacing w:before="120" w:after="120"/>
            </w:pPr>
            <w:r>
              <w:t xml:space="preserve">22, Attachment K, </w:t>
            </w:r>
            <w:r w:rsidRPr="00BF2FA9">
              <w:t>Declaration of Natural Gas Pipeline Coordination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D6A8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B343FFB" w:rsidR="00D651FB" w:rsidRPr="00FB509B" w:rsidRDefault="00154AD7" w:rsidP="00D651FB">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5F38C82B" w:rsidR="000A1A8B" w:rsidRPr="004C767A" w:rsidRDefault="003A36ED" w:rsidP="00FD6A8C">
            <w:pPr>
              <w:pStyle w:val="H2"/>
              <w:tabs>
                <w:tab w:val="clear" w:pos="900"/>
                <w:tab w:val="left" w:pos="0"/>
              </w:tabs>
              <w:spacing w:before="120" w:after="120"/>
              <w:ind w:left="0" w:firstLine="0"/>
              <w:rPr>
                <w:rFonts w:ascii="Arial" w:hAnsi="Arial" w:cs="Arial"/>
                <w:b w:val="0"/>
                <w:bCs/>
              </w:rPr>
            </w:pPr>
            <w:r w:rsidRPr="003A36ED">
              <w:rPr>
                <w:rFonts w:ascii="Arial" w:hAnsi="Arial" w:cs="Arial"/>
                <w:b w:val="0"/>
                <w:bCs/>
              </w:rPr>
              <w:t xml:space="preserve">This Nodal Protocol Revision Request (NPRR) revises language to </w:t>
            </w:r>
            <w:r>
              <w:rPr>
                <w:rFonts w:ascii="Arial" w:hAnsi="Arial" w:cs="Arial"/>
                <w:b w:val="0"/>
                <w:bCs/>
              </w:rPr>
              <w:t xml:space="preserve">change </w:t>
            </w:r>
            <w:r w:rsidRPr="003A36ED">
              <w:rPr>
                <w:rFonts w:ascii="Arial" w:hAnsi="Arial" w:cs="Arial"/>
                <w:b w:val="0"/>
                <w:bCs/>
              </w:rPr>
              <w:t xml:space="preserve">the </w:t>
            </w:r>
            <w:r>
              <w:rPr>
                <w:rFonts w:ascii="Arial" w:hAnsi="Arial" w:cs="Arial"/>
                <w:b w:val="0"/>
                <w:bCs/>
              </w:rPr>
              <w:t xml:space="preserve">method of submitting and receiving the </w:t>
            </w:r>
            <w:r w:rsidRPr="003A36ED">
              <w:rPr>
                <w:rFonts w:ascii="Arial" w:hAnsi="Arial" w:cs="Arial"/>
                <w:b w:val="0"/>
                <w:bCs/>
              </w:rPr>
              <w:t xml:space="preserve">Declaration of Natural Gas Pipeline Coordination </w:t>
            </w:r>
            <w:r>
              <w:rPr>
                <w:rFonts w:ascii="Arial" w:hAnsi="Arial" w:cs="Arial"/>
                <w:b w:val="0"/>
                <w:bCs/>
              </w:rPr>
              <w:t xml:space="preserve">from a </w:t>
            </w:r>
            <w:r w:rsidR="00E01E1C">
              <w:rPr>
                <w:rFonts w:ascii="Arial" w:hAnsi="Arial" w:cs="Arial"/>
                <w:b w:val="0"/>
                <w:bCs/>
              </w:rPr>
              <w:t>physical form</w:t>
            </w:r>
            <w:r w:rsidRPr="003A36ED">
              <w:rPr>
                <w:rFonts w:ascii="Arial" w:hAnsi="Arial" w:cs="Arial"/>
                <w:b w:val="0"/>
                <w:bCs/>
              </w:rPr>
              <w:t xml:space="preserve"> </w:t>
            </w:r>
            <w:r>
              <w:rPr>
                <w:rFonts w:ascii="Arial" w:hAnsi="Arial" w:cs="Arial"/>
                <w:b w:val="0"/>
                <w:bCs/>
              </w:rPr>
              <w:t xml:space="preserve">to </w:t>
            </w:r>
            <w:r w:rsidRPr="003A36ED">
              <w:rPr>
                <w:rFonts w:ascii="Arial" w:hAnsi="Arial" w:cs="Arial"/>
                <w:b w:val="0"/>
                <w:bCs/>
              </w:rPr>
              <w:t>an electr</w:t>
            </w:r>
            <w:r w:rsidR="00E01E1C">
              <w:rPr>
                <w:rFonts w:ascii="Arial" w:hAnsi="Arial" w:cs="Arial"/>
                <w:b w:val="0"/>
                <w:bCs/>
              </w:rPr>
              <w:t>on</w:t>
            </w:r>
            <w:r w:rsidRPr="003A36ED">
              <w:rPr>
                <w:rFonts w:ascii="Arial" w:hAnsi="Arial" w:cs="Arial"/>
                <w:b w:val="0"/>
                <w:bCs/>
              </w:rPr>
              <w:t>ic form</w:t>
            </w:r>
            <w:r w:rsidR="00C6463B">
              <w:rPr>
                <w:rFonts w:ascii="Arial" w:hAnsi="Arial" w:cs="Arial"/>
                <w:b w:val="0"/>
                <w:bCs/>
              </w:rPr>
              <w:t>at</w:t>
            </w:r>
            <w:r w:rsidRPr="003A36ED">
              <w:rPr>
                <w:rFonts w:ascii="Arial" w:hAnsi="Arial" w:cs="Arial"/>
                <w:b w:val="0"/>
                <w:bCs/>
              </w:rPr>
              <w:t>.</w:t>
            </w:r>
            <w:r>
              <w:rPr>
                <w:rFonts w:ascii="Arial" w:hAnsi="Arial" w:cs="Arial"/>
                <w:b w:val="0"/>
                <w:bCs/>
              </w:rPr>
              <w:t xml:space="preserve"> </w:t>
            </w:r>
            <w:r w:rsidR="0026569D">
              <w:rPr>
                <w:rFonts w:ascii="Arial" w:hAnsi="Arial" w:cs="Arial"/>
                <w:b w:val="0"/>
                <w:bCs/>
              </w:rPr>
              <w:t xml:space="preserve"> </w:t>
            </w:r>
            <w:r>
              <w:rPr>
                <w:rFonts w:ascii="Arial" w:hAnsi="Arial" w:cs="Arial"/>
                <w:b w:val="0"/>
                <w:bCs/>
              </w:rPr>
              <w:t xml:space="preserve">The information </w:t>
            </w:r>
            <w:r w:rsidR="00132042">
              <w:rPr>
                <w:rFonts w:ascii="Arial" w:hAnsi="Arial" w:cs="Arial"/>
                <w:b w:val="0"/>
                <w:bCs/>
              </w:rPr>
              <w:t>requir</w:t>
            </w:r>
            <w:r>
              <w:rPr>
                <w:rFonts w:ascii="Arial" w:hAnsi="Arial" w:cs="Arial"/>
                <w:b w:val="0"/>
                <w:bCs/>
              </w:rPr>
              <w:t xml:space="preserve">ed in the declaration will not change.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FB4CB61" w:rsidR="00555554" w:rsidRDefault="003C14E2"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3C14E2"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3C14E2" w:rsidP="00555554">
            <w:pPr>
              <w:pStyle w:val="NormalArial"/>
              <w:spacing w:before="120"/>
              <w:ind w:left="432" w:hanging="432"/>
              <w:rPr>
                <w:rFonts w:cs="Arial"/>
                <w:color w:val="000000"/>
              </w:rPr>
            </w:pPr>
            <w:r>
              <w:pict w14:anchorId="021A3F14">
                <v:shape id="_x0000_i1027" type="#_x0000_t75" style="width:15.6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5BEDE7BD" w:rsidR="00E71C39" w:rsidRDefault="00875BE9" w:rsidP="00E71C39">
            <w:pPr>
              <w:pStyle w:val="NormalArial"/>
              <w:spacing w:before="120"/>
              <w:rPr>
                <w:iCs/>
                <w:kern w:val="24"/>
              </w:rPr>
            </w:pPr>
            <w:r>
              <w:rPr>
                <w:noProof/>
              </w:rPr>
              <w:drawing>
                <wp:inline distT="0" distB="0" distL="0" distR="0" wp14:anchorId="16301FF6" wp14:editId="4F46EA2C">
                  <wp:extent cx="200025" cy="190500"/>
                  <wp:effectExtent l="0" t="0" r="9525" b="0"/>
                  <wp:docPr id="9828637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Pr>
                <w:iCs/>
                <w:kern w:val="24"/>
              </w:rPr>
              <w:t xml:space="preserve"> </w:t>
            </w:r>
            <w:r w:rsidR="00ED3965" w:rsidRPr="00344591">
              <w:rPr>
                <w:iCs/>
                <w:kern w:val="24"/>
              </w:rPr>
              <w:t>General system and/or process improvement(s)</w:t>
            </w:r>
          </w:p>
          <w:p w14:paraId="17096D73" w14:textId="38C0B80A" w:rsidR="00E71C39" w:rsidRDefault="003C14E2" w:rsidP="00E71C39">
            <w:pPr>
              <w:pStyle w:val="NormalArial"/>
              <w:spacing w:before="120"/>
              <w:rPr>
                <w:iCs/>
                <w:kern w:val="24"/>
              </w:rPr>
            </w:pPr>
            <w:r>
              <w:pict w14:anchorId="4C6ED319">
                <v:shape id="_x0000_i1028" type="#_x0000_t75" style="width:15.6pt;height:15pt">
                  <v:imagedata r:id="rId9" o:title=""/>
                </v:shape>
              </w:pict>
            </w:r>
            <w:r w:rsidR="00E71C39" w:rsidRPr="006629C8">
              <w:t xml:space="preserve">  </w:t>
            </w:r>
            <w:r w:rsidR="00E71C39">
              <w:rPr>
                <w:iCs/>
                <w:kern w:val="24"/>
              </w:rPr>
              <w:t>Regulatory requirements</w:t>
            </w:r>
          </w:p>
          <w:p w14:paraId="5FB89AD5" w14:textId="2B1EA28B" w:rsidR="00E71C39" w:rsidRPr="00CD242D" w:rsidRDefault="003C14E2" w:rsidP="00E71C39">
            <w:pPr>
              <w:pStyle w:val="NormalArial"/>
              <w:spacing w:before="120"/>
              <w:rPr>
                <w:rFonts w:cs="Arial"/>
                <w:color w:val="000000"/>
              </w:rPr>
            </w:pPr>
            <w:r>
              <w:pict w14:anchorId="52A53E32">
                <v:shape id="_x0000_i1029" type="#_x0000_t75" style="width:15.6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65214350" w:rsidR="00625E5D" w:rsidRPr="00625E5D" w:rsidRDefault="00E01E1C" w:rsidP="0087447C">
            <w:pPr>
              <w:pStyle w:val="NormalArial"/>
              <w:spacing w:before="120" w:after="120"/>
              <w:rPr>
                <w:iCs/>
                <w:kern w:val="24"/>
              </w:rPr>
            </w:pPr>
            <w:r w:rsidRPr="00E01E1C">
              <w:t xml:space="preserve">Currently, Market Participants submit Declarations of Natural Gas Pipeline Coordination </w:t>
            </w:r>
            <w:r w:rsidR="00DF5DF4">
              <w:t>with</w:t>
            </w:r>
            <w:r w:rsidR="00DF5DF4" w:rsidRPr="00DE71D8">
              <w:t xml:space="preserve"> </w:t>
            </w:r>
            <w:r w:rsidR="0060164B" w:rsidRPr="00DE71D8">
              <w:t>summer Declaration</w:t>
            </w:r>
            <w:r w:rsidR="003315CD">
              <w:t>s</w:t>
            </w:r>
            <w:r w:rsidR="0060164B" w:rsidRPr="00DE71D8">
              <w:t xml:space="preserve"> of Weather Preparedness</w:t>
            </w:r>
            <w:r w:rsidR="0060164B">
              <w:t xml:space="preserve">. </w:t>
            </w:r>
            <w:r w:rsidR="00FD6A8C">
              <w:t xml:space="preserve"> </w:t>
            </w:r>
            <w:r w:rsidR="00094138">
              <w:t xml:space="preserve">Collecting this data </w:t>
            </w:r>
            <w:r w:rsidR="00A01987">
              <w:t>i</w:t>
            </w:r>
            <w:r w:rsidR="00094138">
              <w:t xml:space="preserve">n </w:t>
            </w:r>
            <w:r w:rsidR="00A01987">
              <w:t xml:space="preserve">an </w:t>
            </w:r>
            <w:r w:rsidR="00094138">
              <w:t>electronic form</w:t>
            </w:r>
            <w:r w:rsidR="00A01987">
              <w:t>at</w:t>
            </w:r>
            <w:r w:rsidR="00D3055D">
              <w:t xml:space="preserve"> </w:t>
            </w:r>
            <w:r w:rsidR="0060164B">
              <w:t>i</w:t>
            </w:r>
            <w:r w:rsidR="0060164B" w:rsidRPr="00043474">
              <w:t>mprov</w:t>
            </w:r>
            <w:r w:rsidR="0060164B">
              <w:t>e</w:t>
            </w:r>
            <w:r w:rsidR="00F01C85">
              <w:t>s</w:t>
            </w:r>
            <w:r w:rsidR="00D3055D">
              <w:t xml:space="preserve"> ERCOT</w:t>
            </w:r>
            <w:r w:rsidR="0060164B" w:rsidRPr="00043474">
              <w:t xml:space="preserve"> data collection</w:t>
            </w:r>
            <w:r w:rsidR="00FD2EAC">
              <w:t xml:space="preserve"> and extraction </w:t>
            </w:r>
            <w:r w:rsidR="0060164B" w:rsidRPr="00043474">
              <w:t>capabilities</w:t>
            </w:r>
            <w:r w:rsidR="00FD2EAC">
              <w:t xml:space="preserve"> </w:t>
            </w:r>
            <w:r w:rsidR="0060164B">
              <w:t>and</w:t>
            </w:r>
            <w:r w:rsidR="0060164B" w:rsidRPr="00043474">
              <w:t xml:space="preserve"> </w:t>
            </w:r>
            <w:r w:rsidR="0060164B">
              <w:t>provide</w:t>
            </w:r>
            <w:r w:rsidR="00F01C85">
              <w:t>s</w:t>
            </w:r>
            <w:r w:rsidR="0060164B">
              <w:t xml:space="preserve"> </w:t>
            </w:r>
            <w:r w:rsidR="0060164B" w:rsidRPr="00043474">
              <w:t>a streamlined experience for Resource Entities.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CEB5F88" w:rsidR="009A3772" w:rsidRDefault="00695ACB">
            <w:pPr>
              <w:pStyle w:val="NormalArial"/>
            </w:pPr>
            <w:r>
              <w:t>Sheri Messer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C9F172F" w:rsidR="009A3772" w:rsidRDefault="00875BE9">
            <w:pPr>
              <w:pStyle w:val="NormalArial"/>
            </w:pPr>
            <w:hyperlink r:id="rId14" w:history="1">
              <w:r w:rsidRPr="00CA3BEC">
                <w:rPr>
                  <w:rStyle w:val="Hyperlink"/>
                </w:rPr>
                <w:t>Sheri.messer@ercot.com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F0A64EF" w:rsidR="009A3772" w:rsidRDefault="0019347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64610F0" w:rsidR="009A3772" w:rsidRDefault="00EF7BAB">
            <w:pPr>
              <w:pStyle w:val="NormalArial"/>
            </w:pPr>
            <w:r w:rsidRPr="00EF7BAB">
              <w:t>512-</w:t>
            </w:r>
            <w:r w:rsidR="00695ACB">
              <w:t>695-5558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B2DC987" w:rsidR="009A3772" w:rsidRDefault="00875BE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875BE9" w:rsidRPr="00D56D61" w14:paraId="10A3A547" w14:textId="77777777" w:rsidTr="00D176CF">
        <w:trPr>
          <w:cantSplit/>
          <w:trHeight w:val="432"/>
        </w:trPr>
        <w:tc>
          <w:tcPr>
            <w:tcW w:w="2880" w:type="dxa"/>
            <w:vAlign w:val="center"/>
          </w:tcPr>
          <w:p w14:paraId="7884BA3B" w14:textId="77777777" w:rsidR="00875BE9" w:rsidRPr="007C199B" w:rsidRDefault="00875BE9" w:rsidP="00875BE9">
            <w:pPr>
              <w:pStyle w:val="NormalArial"/>
              <w:rPr>
                <w:b/>
              </w:rPr>
            </w:pPr>
            <w:r w:rsidRPr="007C199B">
              <w:rPr>
                <w:b/>
              </w:rPr>
              <w:t>Name</w:t>
            </w:r>
          </w:p>
        </w:tc>
        <w:tc>
          <w:tcPr>
            <w:tcW w:w="7560" w:type="dxa"/>
            <w:vAlign w:val="center"/>
          </w:tcPr>
          <w:p w14:paraId="16E95662" w14:textId="5171B718" w:rsidR="00875BE9" w:rsidRPr="00D56D61" w:rsidRDefault="00875BE9" w:rsidP="00875BE9">
            <w:pPr>
              <w:pStyle w:val="NormalArial"/>
            </w:pPr>
            <w:r>
              <w:rPr>
                <w:rFonts w:cs="Arial"/>
              </w:rPr>
              <w:t>Jordan Troublefield</w:t>
            </w:r>
          </w:p>
        </w:tc>
      </w:tr>
      <w:tr w:rsidR="00875BE9" w:rsidRPr="00D56D61" w14:paraId="6B648C6B" w14:textId="77777777" w:rsidTr="00D176CF">
        <w:trPr>
          <w:cantSplit/>
          <w:trHeight w:val="432"/>
        </w:trPr>
        <w:tc>
          <w:tcPr>
            <w:tcW w:w="2880" w:type="dxa"/>
            <w:vAlign w:val="center"/>
          </w:tcPr>
          <w:p w14:paraId="710846B1" w14:textId="77777777" w:rsidR="00875BE9" w:rsidRPr="007C199B" w:rsidRDefault="00875BE9" w:rsidP="00875BE9">
            <w:pPr>
              <w:pStyle w:val="NormalArial"/>
              <w:rPr>
                <w:b/>
              </w:rPr>
            </w:pPr>
            <w:r w:rsidRPr="007C199B">
              <w:rPr>
                <w:b/>
              </w:rPr>
              <w:t>E-Mail Address</w:t>
            </w:r>
          </w:p>
        </w:tc>
        <w:tc>
          <w:tcPr>
            <w:tcW w:w="7560" w:type="dxa"/>
            <w:vAlign w:val="center"/>
          </w:tcPr>
          <w:p w14:paraId="658CF374" w14:textId="1289F0EF" w:rsidR="00875BE9" w:rsidRPr="00D56D61" w:rsidRDefault="00875BE9" w:rsidP="00875BE9">
            <w:pPr>
              <w:pStyle w:val="NormalArial"/>
            </w:pPr>
            <w:hyperlink r:id="rId15" w:history="1">
              <w:r w:rsidRPr="004777CA">
                <w:rPr>
                  <w:rStyle w:val="Hyperlink"/>
                </w:rPr>
                <w:t>Jordan.Troublefield@ercot.com</w:t>
              </w:r>
            </w:hyperlink>
          </w:p>
        </w:tc>
      </w:tr>
      <w:tr w:rsidR="00875BE9" w:rsidRPr="005370B5" w14:paraId="4DE85C0D" w14:textId="77777777" w:rsidTr="00D176CF">
        <w:trPr>
          <w:cantSplit/>
          <w:trHeight w:val="432"/>
        </w:trPr>
        <w:tc>
          <w:tcPr>
            <w:tcW w:w="2880" w:type="dxa"/>
            <w:vAlign w:val="center"/>
          </w:tcPr>
          <w:p w14:paraId="0B6BD890" w14:textId="77777777" w:rsidR="00875BE9" w:rsidRPr="007C199B" w:rsidRDefault="00875BE9" w:rsidP="00875BE9">
            <w:pPr>
              <w:pStyle w:val="NormalArial"/>
              <w:rPr>
                <w:b/>
              </w:rPr>
            </w:pPr>
            <w:r w:rsidRPr="007C199B">
              <w:rPr>
                <w:b/>
              </w:rPr>
              <w:t>Phone Number</w:t>
            </w:r>
          </w:p>
        </w:tc>
        <w:tc>
          <w:tcPr>
            <w:tcW w:w="7560" w:type="dxa"/>
            <w:vAlign w:val="center"/>
          </w:tcPr>
          <w:p w14:paraId="435FD12C" w14:textId="50ECB2CD" w:rsidR="00875BE9" w:rsidRDefault="00875BE9" w:rsidP="00875BE9">
            <w:pPr>
              <w:pStyle w:val="NormalArial"/>
            </w:pPr>
            <w:r>
              <w:rPr>
                <w:rFonts w:cs="Arial"/>
              </w:rPr>
              <w:t>512-248-6521</w:t>
            </w:r>
          </w:p>
        </w:tc>
      </w:tr>
    </w:tbl>
    <w:p w14:paraId="6651DDBD" w14:textId="77777777" w:rsidR="00F906FA" w:rsidRPr="00D56D61" w:rsidRDefault="00F906F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ACBCFBE" w14:textId="77777777" w:rsidR="00904E67" w:rsidRPr="00A72192" w:rsidRDefault="00904E67" w:rsidP="00875BE9">
      <w:pPr>
        <w:pStyle w:val="H2"/>
        <w:tabs>
          <w:tab w:val="clear" w:pos="900"/>
          <w:tab w:val="left" w:pos="720"/>
        </w:tabs>
        <w:ind w:left="0" w:firstLine="0"/>
      </w:pPr>
      <w:r>
        <w:t>3.21</w:t>
      </w:r>
      <w:r w:rsidRPr="00A72192">
        <w:tab/>
        <w:t xml:space="preserve">Submission of Declarations of </w:t>
      </w:r>
      <w:r w:rsidRPr="00EB27A7">
        <w:t>Natural Gas Pipeline Coordination</w:t>
      </w:r>
    </w:p>
    <w:p w14:paraId="47ED5BE7" w14:textId="63384874" w:rsidR="00904E67" w:rsidRPr="00DE65AB" w:rsidRDefault="00904E67" w:rsidP="0060164B">
      <w:pPr>
        <w:pStyle w:val="BodyTextNumbered"/>
      </w:pPr>
      <w:r w:rsidRPr="00A72192">
        <w:t>(1)</w:t>
      </w:r>
      <w:r w:rsidRPr="00A72192">
        <w:tab/>
      </w:r>
      <w:r>
        <w:t xml:space="preserve">As part of its submission to ERCOT in connection with subsection (c)(3)(B) of </w:t>
      </w:r>
      <w:r w:rsidRPr="006964D0">
        <w:t>P.U.C.</w:t>
      </w:r>
      <w:r>
        <w:t xml:space="preserve"> </w:t>
      </w:r>
      <w:r w:rsidRPr="008C1348">
        <w:rPr>
          <w:smallCaps/>
        </w:rPr>
        <w:t>Subst</w:t>
      </w:r>
      <w:r w:rsidRPr="006964D0">
        <w:t>. R.</w:t>
      </w:r>
      <w:r>
        <w:t xml:space="preserve"> 25.55, </w:t>
      </w:r>
      <w:r w:rsidRPr="0086057C">
        <w:t>Weather Emergency Preparedness</w:t>
      </w:r>
      <w:r w:rsidRPr="00B7510C">
        <w:t xml:space="preserve">, each Resource Entity </w:t>
      </w:r>
      <w:r>
        <w:t>representing one or more Generation Resources subject to</w:t>
      </w:r>
      <w:r w:rsidRPr="009D1341">
        <w:rPr>
          <w:smallCaps/>
        </w:rPr>
        <w:t xml:space="preserve"> </w:t>
      </w:r>
      <w:r w:rsidRPr="006964D0">
        <w:t>P.U.C.</w:t>
      </w:r>
      <w:r>
        <w:t xml:space="preserve"> </w:t>
      </w:r>
      <w:r w:rsidRPr="008C1348">
        <w:rPr>
          <w:smallCaps/>
        </w:rPr>
        <w:t>Subst</w:t>
      </w:r>
      <w:r w:rsidRPr="006964D0">
        <w:t>. R.</w:t>
      </w:r>
      <w:r>
        <w:t xml:space="preserve"> 25.55 that uses natural gas as its primary fuel</w:t>
      </w:r>
      <w:r w:rsidRPr="00B7510C">
        <w:t xml:space="preserve"> shall submit </w:t>
      </w:r>
      <w:r>
        <w:t>to ERCOT</w:t>
      </w:r>
      <w:ins w:id="1" w:author="ERCOT" w:date="2025-08-29T11:10:00Z" w16du:dateUtc="2025-08-29T16:10:00Z">
        <w:r w:rsidR="00F01C85">
          <w:t xml:space="preserve"> </w:t>
        </w:r>
      </w:ins>
      <w:ins w:id="2" w:author="ERCOT" w:date="2025-09-23T14:55:00Z" w16du:dateUtc="2025-09-23T19:55:00Z">
        <w:r w:rsidR="00312D82">
          <w:t xml:space="preserve">through the Market Participant </w:t>
        </w:r>
      </w:ins>
      <w:ins w:id="3" w:author="ERCOT" w:date="2025-09-23T14:57:00Z" w16du:dateUtc="2025-09-23T19:57:00Z">
        <w:r w:rsidR="00312D82">
          <w:t xml:space="preserve">Service </w:t>
        </w:r>
      </w:ins>
      <w:ins w:id="4" w:author="ERCOT" w:date="2025-09-23T14:55:00Z" w16du:dateUtc="2025-09-23T19:55:00Z">
        <w:r w:rsidR="00312D82">
          <w:t xml:space="preserve">Portal </w:t>
        </w:r>
      </w:ins>
      <w:r w:rsidRPr="00B7510C">
        <w:t>the declaration in Section 22, Attachment K,</w:t>
      </w:r>
      <w:r>
        <w:t xml:space="preserve"> </w:t>
      </w:r>
      <w:r>
        <w:rPr>
          <w:iCs w:val="0"/>
        </w:rPr>
        <w:t xml:space="preserve">Declaration of </w:t>
      </w:r>
      <w:r w:rsidRPr="004204B1">
        <w:rPr>
          <w:iCs w:val="0"/>
        </w:rPr>
        <w:t>Natural</w:t>
      </w:r>
      <w:r>
        <w:rPr>
          <w:iCs w:val="0"/>
        </w:rPr>
        <w:t xml:space="preserve"> Gas Pipeline Coordination,</w:t>
      </w:r>
      <w:r w:rsidRPr="00B7510C">
        <w:t xml:space="preserve"> </w:t>
      </w:r>
      <w:r w:rsidRPr="00DE65AB">
        <w:t xml:space="preserve">stating that the Resource Entity or </w:t>
      </w:r>
      <w:r>
        <w:t>its</w:t>
      </w:r>
      <w:r w:rsidRPr="00DE65AB">
        <w:t xml:space="preserve"> Qualified Scheduling Entity (QSE) made a </w:t>
      </w:r>
      <w:r>
        <w:t>documented</w:t>
      </w:r>
      <w:r w:rsidRPr="00DE65AB">
        <w:t xml:space="preserve"> effort to communicate with the operator of each natural gas pipeline directly connected to its Generation Resource to coordinate</w:t>
      </w:r>
      <w:r>
        <w:t xml:space="preserve"> regarding potential impacts to</w:t>
      </w:r>
      <w:r w:rsidRPr="00DE65AB">
        <w:t xml:space="preserve"> the Generation Resource’s availability during the summer Peak Load Season</w:t>
      </w:r>
      <w:r>
        <w:t xml:space="preserve"> </w:t>
      </w:r>
      <w:r w:rsidRPr="00DE65AB">
        <w:t>of that year.</w:t>
      </w:r>
    </w:p>
    <w:p w14:paraId="77EB8960" w14:textId="2FBF5494" w:rsidR="00904E67" w:rsidRPr="00DE65AB" w:rsidRDefault="00904E67" w:rsidP="0060164B">
      <w:pPr>
        <w:pStyle w:val="BodyTextNumbered"/>
      </w:pPr>
      <w:r w:rsidRPr="00B57120">
        <w:t>(2)</w:t>
      </w:r>
      <w:r w:rsidRPr="00B57120">
        <w:tab/>
        <w:t xml:space="preserve">If a Resource Entity or </w:t>
      </w:r>
      <w:r>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t>’s</w:t>
      </w:r>
      <w:r w:rsidRPr="00974203">
        <w:t xml:space="preserve"> unavailab</w:t>
      </w:r>
      <w:r>
        <w:t>ility</w:t>
      </w:r>
      <w:r w:rsidRPr="00974203">
        <w:t xml:space="preserve">, in whole or in part, the </w:t>
      </w:r>
      <w:r w:rsidRPr="00B57120">
        <w:t>QSE shall, as soon as practicable,</w:t>
      </w:r>
      <w:r w:rsidRPr="00974203">
        <w:t xml:space="preserve"> report </w:t>
      </w:r>
      <w:r>
        <w:t>that</w:t>
      </w:r>
      <w:r w:rsidRPr="00974203">
        <w:t xml:space="preserve"> Outage or derate in the ERCOT Outage Scheduler in accordance with Section 3.1, Outage Coordination.</w:t>
      </w:r>
      <w:r w:rsidRPr="00BB1CF5">
        <w:t xml:space="preserve">  An Outage or derate reported in the ERCOT Outage </w:t>
      </w:r>
      <w:r w:rsidRPr="00BB1CF5">
        <w:lastRenderedPageBreak/>
        <w:t xml:space="preserve">Scheduler </w:t>
      </w:r>
      <w:r>
        <w:t>need</w:t>
      </w:r>
      <w:r w:rsidRPr="00BB1CF5">
        <w:t xml:space="preserve"> not be disclosed in the declaration contained in Section 22, Attachment </w:t>
      </w:r>
      <w:r w:rsidRPr="00666E40">
        <w:t xml:space="preserve">K, nor reported </w:t>
      </w:r>
      <w:r>
        <w:t>under</w:t>
      </w:r>
      <w:r w:rsidRPr="00666E40">
        <w:t xml:space="preserve"> paragraph (4) below.</w:t>
      </w:r>
      <w:r w:rsidRPr="00DE65AB">
        <w:t xml:space="preserve"> </w:t>
      </w:r>
    </w:p>
    <w:p w14:paraId="22022DA0" w14:textId="77777777" w:rsidR="00904E67" w:rsidRPr="00DE65AB" w:rsidRDefault="00904E67" w:rsidP="0060164B">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Generation Resource unavailability during the summer Peak Load </w:t>
      </w:r>
      <w:r w:rsidRPr="0045278D">
        <w:t>Season</w:t>
      </w:r>
      <w:r w:rsidRPr="00974203">
        <w:t xml:space="preserve">.  The Resource Entity shall use its reasonable judgment </w:t>
      </w:r>
      <w:r>
        <w:t>to</w:t>
      </w:r>
      <w:r w:rsidRPr="00974203">
        <w:t xml:space="preserve"> determin</w:t>
      </w:r>
      <w:r>
        <w:t>e</w:t>
      </w:r>
      <w:r w:rsidRPr="00974203">
        <w:t xml:space="preserve"> whether there is a material increase in the risk of unavailability.</w:t>
      </w:r>
    </w:p>
    <w:p w14:paraId="489D0F71" w14:textId="64BC474A" w:rsidR="00904E67" w:rsidRPr="00DE65AB" w:rsidRDefault="00904E67" w:rsidP="0060164B">
      <w:pPr>
        <w:spacing w:after="240"/>
        <w:ind w:left="720" w:hanging="720"/>
        <w:rPr>
          <w:color w:val="000000"/>
        </w:rPr>
      </w:pPr>
      <w:r w:rsidRPr="00277C1C">
        <w:t>(4)</w:t>
      </w:r>
      <w:r w:rsidRPr="00DE65AB">
        <w:tab/>
        <w:t>If, after submit</w:t>
      </w:r>
      <w:r>
        <w:t>ting</w:t>
      </w:r>
      <w:r w:rsidRPr="00DE65AB">
        <w:t xml:space="preserve"> </w:t>
      </w:r>
      <w:r>
        <w:t>the</w:t>
      </w:r>
      <w:r w:rsidRPr="00DE65AB">
        <w:t xml:space="preserve"> declaration </w:t>
      </w:r>
      <w:r>
        <w:t xml:space="preserve">contained in Section 22, Attachment K, </w:t>
      </w:r>
      <w:r w:rsidRPr="00DE65AB">
        <w:t xml:space="preserve">any previously disclosed information changes or a Resource Entity or </w:t>
      </w:r>
      <w:r>
        <w:t>its</w:t>
      </w:r>
      <w:r w:rsidRPr="00DE65AB">
        <w:t xml:space="preserve"> QSE receives new information </w:t>
      </w:r>
      <w:r>
        <w:rPr>
          <w:color w:val="000000"/>
        </w:rPr>
        <w:t xml:space="preserve">about an activity or condition that may limit or impede normal natural gas deliveries and </w:t>
      </w:r>
      <w:r w:rsidRPr="00DE65AB">
        <w:rPr>
          <w:color w:val="000000"/>
        </w:rPr>
        <w:t>materially increases the risk of Generation Resource unavailab</w:t>
      </w:r>
      <w:r>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Pr>
          <w:color w:val="000000"/>
        </w:rPr>
        <w:t>to</w:t>
      </w:r>
      <w:r w:rsidRPr="00DE65AB">
        <w:rPr>
          <w:color w:val="000000"/>
        </w:rPr>
        <w:t xml:space="preserve"> </w:t>
      </w:r>
      <w:r w:rsidRPr="00BD0F50">
        <w:rPr>
          <w:color w:val="000000"/>
        </w:rPr>
        <w:t>determin</w:t>
      </w:r>
      <w:r>
        <w:rPr>
          <w:color w:val="000000"/>
        </w:rPr>
        <w:t xml:space="preserve">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w:t>
      </w:r>
      <w:r w:rsidRPr="00412989">
        <w:rPr>
          <w:color w:val="000000"/>
        </w:rPr>
        <w:t>shall update the information required by paragraphs (3)(a)-(e) of the Natural Gas Pipeline Coordination section of Section 22, Attachment K, for the affected Generation Resource by sending an email to</w:t>
      </w:r>
      <w:ins w:id="5" w:author="ERCOT" w:date="2025-09-05T11:58:00Z" w16du:dateUtc="2025-09-05T16:58:00Z">
        <w:r w:rsidR="00E6628E">
          <w:rPr>
            <w:color w:val="000000"/>
          </w:rPr>
          <w:t xml:space="preserve"> fuelsupply@ercot.com</w:t>
        </w:r>
      </w:ins>
      <w:del w:id="6" w:author="ERCOT" w:date="2025-09-05T11:58:00Z" w16du:dateUtc="2025-09-05T16:58:00Z">
        <w:r w:rsidRPr="00412989" w:rsidDel="003564BA">
          <w:rPr>
            <w:color w:val="000000"/>
          </w:rPr>
          <w:delText xml:space="preserve"> the email address designated by ERCOT</w:delText>
        </w:r>
      </w:del>
      <w:r w:rsidRPr="00412989">
        <w:rPr>
          <w:color w:val="000000"/>
        </w:rPr>
        <w:t>.</w:t>
      </w:r>
    </w:p>
    <w:p w14:paraId="447B8070" w14:textId="3491EDF8" w:rsidR="00904E67" w:rsidRPr="00FB509B" w:rsidRDefault="00904E67" w:rsidP="0060164B">
      <w:pPr>
        <w:ind w:left="720" w:hanging="720"/>
        <w:rPr>
          <w:rFonts w:ascii="Arial" w:hAnsi="Arial" w:cs="Arial"/>
          <w:u w:val="single"/>
        </w:rPr>
      </w:pPr>
      <w:r>
        <w:t>(5)</w:t>
      </w:r>
      <w:r>
        <w:tab/>
        <w:t xml:space="preserve">In complying with its </w:t>
      </w:r>
      <w:r w:rsidRPr="00A710C5">
        <w:t>obligations in this Section 3.21,</w:t>
      </w:r>
      <w:r>
        <w:t xml:space="preserve"> a Resource Entity or its QSE relies upon communications </w:t>
      </w:r>
      <w:proofErr w:type="gramStart"/>
      <w:r>
        <w:t>with</w:t>
      </w:r>
      <w:proofErr w:type="gramEnd"/>
      <w:r>
        <w:t xml:space="preserve"> and information received from operators of natural gas pipelines directly connected to the Resource Entity’s Generation Resource.  The Resource Entity or its QSE shall act in good faith to request the required information and, as soon as practicable, share with each other any information received from a natural gas pipeline operator required to be disclosed to ERCOT under Section 3.21.  The Resource Entity or its QSE need not warrant the accuracy or completeness of information received from the natural gas pipeline operator and subsequently disclosed to ERCOT.</w:t>
      </w:r>
    </w:p>
    <w:p w14:paraId="468FFD4E" w14:textId="224F02CC" w:rsidR="000932B6" w:rsidRDefault="000932B6" w:rsidP="0060164B"/>
    <w:p w14:paraId="43BDCF20" w14:textId="77777777" w:rsidR="004422A7" w:rsidRDefault="004422A7" w:rsidP="0060164B"/>
    <w:p w14:paraId="52F4127C" w14:textId="77777777" w:rsidR="004422A7" w:rsidRDefault="004422A7" w:rsidP="0060164B"/>
    <w:p w14:paraId="64BC8163" w14:textId="77777777" w:rsidR="004422A7" w:rsidRDefault="004422A7" w:rsidP="0060164B"/>
    <w:p w14:paraId="1729D632" w14:textId="77777777" w:rsidR="004422A7" w:rsidRDefault="004422A7" w:rsidP="0060164B"/>
    <w:p w14:paraId="2CDA80C9" w14:textId="77777777" w:rsidR="004422A7" w:rsidRDefault="004422A7" w:rsidP="0060164B"/>
    <w:p w14:paraId="631B5C6B" w14:textId="77777777" w:rsidR="004422A7" w:rsidRDefault="004422A7" w:rsidP="0060164B"/>
    <w:p w14:paraId="01059F45" w14:textId="77777777" w:rsidR="004422A7" w:rsidRDefault="004422A7" w:rsidP="00FB139B">
      <w:pPr>
        <w:spacing w:before="2400"/>
        <w:rPr>
          <w:b/>
          <w:sz w:val="36"/>
        </w:rPr>
      </w:pPr>
    </w:p>
    <w:p w14:paraId="54BB1903" w14:textId="4FBBC1ED" w:rsidR="004422A7" w:rsidRPr="00F2174A" w:rsidRDefault="004422A7" w:rsidP="004422A7">
      <w:pPr>
        <w:spacing w:before="2400"/>
        <w:jc w:val="center"/>
        <w:rPr>
          <w:b/>
          <w:sz w:val="36"/>
          <w:szCs w:val="36"/>
        </w:rPr>
      </w:pPr>
      <w:r w:rsidRPr="00F2174A">
        <w:rPr>
          <w:b/>
          <w:sz w:val="36"/>
        </w:rPr>
        <w:t>ERCOT Nodal Protocols</w:t>
      </w:r>
      <w:r>
        <w:rPr>
          <w:b/>
          <w:sz w:val="36"/>
        </w:rPr>
        <w:t xml:space="preserve"> </w:t>
      </w:r>
    </w:p>
    <w:p w14:paraId="28BB59B0" w14:textId="77777777" w:rsidR="004422A7" w:rsidRPr="00F2174A" w:rsidRDefault="004422A7" w:rsidP="004422A7">
      <w:pPr>
        <w:jc w:val="center"/>
        <w:rPr>
          <w:b/>
          <w:sz w:val="36"/>
        </w:rPr>
      </w:pPr>
    </w:p>
    <w:p w14:paraId="366C875C" w14:textId="77777777" w:rsidR="004422A7" w:rsidRPr="00F2174A" w:rsidRDefault="004422A7" w:rsidP="004422A7">
      <w:pPr>
        <w:jc w:val="center"/>
        <w:rPr>
          <w:b/>
          <w:sz w:val="36"/>
        </w:rPr>
      </w:pPr>
      <w:r w:rsidRPr="00F2174A">
        <w:rPr>
          <w:b/>
          <w:sz w:val="36"/>
        </w:rPr>
        <w:t>Section 22</w:t>
      </w:r>
    </w:p>
    <w:p w14:paraId="7C91A6C4" w14:textId="77777777" w:rsidR="004422A7" w:rsidRDefault="004422A7" w:rsidP="004422A7">
      <w:pPr>
        <w:jc w:val="center"/>
        <w:rPr>
          <w:b/>
          <w:sz w:val="36"/>
          <w:szCs w:val="36"/>
        </w:rPr>
      </w:pPr>
    </w:p>
    <w:p w14:paraId="7AB79EF1" w14:textId="738DF7F3" w:rsidR="004422A7" w:rsidRPr="00CA69E4" w:rsidRDefault="004422A7" w:rsidP="004422A7">
      <w:pPr>
        <w:jc w:val="center"/>
        <w:rPr>
          <w:b/>
          <w:sz w:val="36"/>
        </w:rPr>
      </w:pPr>
      <w:r w:rsidRPr="00A72192">
        <w:rPr>
          <w:b/>
          <w:sz w:val="36"/>
          <w:szCs w:val="36"/>
        </w:rPr>
        <w:t xml:space="preserve">Attachment K:  Declaration of </w:t>
      </w:r>
      <w:r w:rsidRPr="004204B1">
        <w:rPr>
          <w:b/>
          <w:sz w:val="36"/>
        </w:rPr>
        <w:t>Natural</w:t>
      </w:r>
      <w:r>
        <w:rPr>
          <w:b/>
          <w:sz w:val="36"/>
        </w:rPr>
        <w:t xml:space="preserve"> </w:t>
      </w:r>
      <w:r w:rsidRPr="00DE65AB">
        <w:rPr>
          <w:b/>
          <w:sz w:val="36"/>
          <w:szCs w:val="36"/>
        </w:rPr>
        <w:t>Gas Pipeline Coordination</w:t>
      </w:r>
    </w:p>
    <w:p w14:paraId="7159798F" w14:textId="77777777" w:rsidR="004422A7" w:rsidRPr="00F2174A" w:rsidRDefault="004422A7" w:rsidP="004422A7">
      <w:pPr>
        <w:jc w:val="center"/>
        <w:outlineLvl w:val="0"/>
        <w:rPr>
          <w:b/>
        </w:rPr>
      </w:pPr>
    </w:p>
    <w:p w14:paraId="10996674" w14:textId="77777777" w:rsidR="004422A7" w:rsidRPr="00F2174A" w:rsidRDefault="004422A7" w:rsidP="004422A7">
      <w:pPr>
        <w:jc w:val="center"/>
        <w:outlineLvl w:val="0"/>
        <w:rPr>
          <w:b/>
        </w:rPr>
      </w:pPr>
    </w:p>
    <w:p w14:paraId="67FC1B39" w14:textId="32BC6978" w:rsidR="004422A7" w:rsidRPr="00F2174A" w:rsidRDefault="004422A7" w:rsidP="004422A7">
      <w:pPr>
        <w:jc w:val="center"/>
        <w:outlineLvl w:val="0"/>
        <w:rPr>
          <w:b/>
        </w:rPr>
      </w:pPr>
      <w:del w:id="7" w:author="ERCOT" w:date="2025-09-03T13:49:00Z" w16du:dateUtc="2025-09-03T18:49:00Z">
        <w:r w:rsidDel="004422A7">
          <w:rPr>
            <w:b/>
          </w:rPr>
          <w:delText>January 27, 2023</w:delText>
        </w:r>
      </w:del>
      <w:ins w:id="8" w:author="ERCOT" w:date="2025-09-03T13:49:00Z" w16du:dateUtc="2025-09-03T18:49:00Z">
        <w:r>
          <w:rPr>
            <w:b/>
          </w:rPr>
          <w:t>TBD</w:t>
        </w:r>
      </w:ins>
    </w:p>
    <w:p w14:paraId="4DAD448E" w14:textId="77777777" w:rsidR="004422A7" w:rsidRPr="00F2174A" w:rsidRDefault="004422A7" w:rsidP="004422A7">
      <w:pPr>
        <w:jc w:val="center"/>
        <w:outlineLvl w:val="0"/>
        <w:rPr>
          <w:b/>
        </w:rPr>
      </w:pPr>
    </w:p>
    <w:p w14:paraId="0B2BD62E" w14:textId="77777777" w:rsidR="004422A7" w:rsidRPr="00F2174A" w:rsidRDefault="004422A7" w:rsidP="004422A7">
      <w:pPr>
        <w:jc w:val="center"/>
        <w:outlineLvl w:val="0"/>
        <w:rPr>
          <w:b/>
        </w:rPr>
      </w:pPr>
    </w:p>
    <w:p w14:paraId="2BC446FA" w14:textId="77777777" w:rsidR="004422A7" w:rsidRPr="00F2174A" w:rsidRDefault="004422A7" w:rsidP="004422A7">
      <w:pPr>
        <w:jc w:val="center"/>
        <w:rPr>
          <w:b/>
          <w:bCs/>
          <w:i/>
          <w:iCs/>
        </w:rPr>
      </w:pPr>
    </w:p>
    <w:p w14:paraId="23E3BB5D" w14:textId="77777777" w:rsidR="004422A7" w:rsidRPr="00F2174A" w:rsidRDefault="004422A7" w:rsidP="004422A7">
      <w:pPr>
        <w:jc w:val="center"/>
        <w:rPr>
          <w:b/>
        </w:rPr>
      </w:pPr>
    </w:p>
    <w:p w14:paraId="7297B0C1" w14:textId="77777777" w:rsidR="004422A7" w:rsidRPr="00F2174A" w:rsidRDefault="004422A7" w:rsidP="004422A7">
      <w:pPr>
        <w:pBdr>
          <w:top w:val="single" w:sz="4" w:space="1" w:color="auto"/>
        </w:pBdr>
        <w:rPr>
          <w:b/>
          <w:sz w:val="20"/>
        </w:rPr>
      </w:pPr>
    </w:p>
    <w:p w14:paraId="4064D160" w14:textId="77777777" w:rsidR="004422A7" w:rsidRPr="00F2174A" w:rsidRDefault="004422A7" w:rsidP="004422A7">
      <w:pPr>
        <w:pStyle w:val="BodyText"/>
        <w:sectPr w:rsidR="004422A7" w:rsidRPr="00F2174A" w:rsidSect="004422A7">
          <w:headerReference w:type="default" r:id="rId16"/>
          <w:footerReference w:type="even" r:id="rId17"/>
          <w:footerReference w:type="default" r:id="rId18"/>
          <w:pgSz w:w="12240" w:h="15840" w:code="1"/>
          <w:pgMar w:top="1440" w:right="1440" w:bottom="1440" w:left="1440" w:header="720" w:footer="720" w:gutter="0"/>
          <w:pgNumType w:start="1" w:chapStyle="1"/>
          <w:cols w:space="720"/>
        </w:sectPr>
      </w:pPr>
    </w:p>
    <w:p w14:paraId="76C1340D" w14:textId="4A491D21" w:rsidR="004422A7" w:rsidRDefault="004422A7" w:rsidP="004422A7">
      <w:pPr>
        <w:jc w:val="center"/>
        <w:rPr>
          <w:b/>
        </w:rPr>
      </w:pPr>
      <w:r w:rsidRPr="00A72192">
        <w:rPr>
          <w:b/>
        </w:rPr>
        <w:lastRenderedPageBreak/>
        <w:t xml:space="preserve">Declaration of </w:t>
      </w:r>
      <w:r w:rsidRPr="004204B1">
        <w:rPr>
          <w:b/>
        </w:rPr>
        <w:t>Natural</w:t>
      </w:r>
      <w:r>
        <w:rPr>
          <w:b/>
        </w:rPr>
        <w:t xml:space="preserve"> </w:t>
      </w:r>
      <w:r w:rsidRPr="00DE65AB">
        <w:rPr>
          <w:b/>
        </w:rPr>
        <w:t>Gas Pipeline Coordination</w:t>
      </w:r>
    </w:p>
    <w:p w14:paraId="605EF297" w14:textId="77777777" w:rsidR="00A160BE" w:rsidRDefault="00A160BE" w:rsidP="004422A7">
      <w:pPr>
        <w:jc w:val="center"/>
        <w:rPr>
          <w:b/>
        </w:rPr>
      </w:pPr>
    </w:p>
    <w:tbl>
      <w:tblPr>
        <w:tblStyle w:val="TableGrid"/>
        <w:tblW w:w="0" w:type="auto"/>
        <w:tblLook w:val="04A0" w:firstRow="1" w:lastRow="0" w:firstColumn="1" w:lastColumn="0" w:noHBand="0" w:noVBand="1"/>
      </w:tblPr>
      <w:tblGrid>
        <w:gridCol w:w="9350"/>
      </w:tblGrid>
      <w:tr w:rsidR="00A160BE" w14:paraId="4CDB0B7F" w14:textId="77777777">
        <w:trPr>
          <w:ins w:id="9" w:author="ERCOT" w:date="2025-09-19T10:54:00Z"/>
        </w:trPr>
        <w:tc>
          <w:tcPr>
            <w:tcW w:w="9350" w:type="dxa"/>
          </w:tcPr>
          <w:p w14:paraId="353BA94F" w14:textId="27B85A98" w:rsidR="00A160BE" w:rsidRDefault="00A160BE" w:rsidP="00A160BE">
            <w:pPr>
              <w:spacing w:before="120" w:after="120"/>
              <w:jc w:val="center"/>
              <w:rPr>
                <w:ins w:id="10" w:author="ERCOT" w:date="2025-09-19T10:54:00Z" w16du:dateUtc="2025-09-19T15:54:00Z"/>
                <w:b/>
              </w:rPr>
            </w:pPr>
            <w:ins w:id="11" w:author="ERCOT" w:date="2025-09-19T10:55:00Z" w16du:dateUtc="2025-09-19T15:55:00Z">
              <w:r>
                <w:rPr>
                  <w:b/>
                </w:rPr>
                <w:t>Note:</w:t>
              </w:r>
            </w:ins>
            <w:ins w:id="12" w:author="ERCOT" w:date="2025-09-19T10:56:00Z" w16du:dateUtc="2025-09-19T15:56:00Z">
              <w:r>
                <w:rPr>
                  <w:b/>
                </w:rPr>
                <w:t xml:space="preserve"> </w:t>
              </w:r>
            </w:ins>
            <w:ins w:id="13" w:author="ERCOT" w:date="2025-09-19T10:54:00Z" w16du:dateUtc="2025-09-19T15:54:00Z">
              <w:r>
                <w:rPr>
                  <w:b/>
                </w:rPr>
                <w:t xml:space="preserve">This </w:t>
              </w:r>
            </w:ins>
            <w:ins w:id="14" w:author="ERCOT" w:date="2025-09-23T15:41:00Z" w16du:dateUtc="2025-09-23T20:41:00Z">
              <w:r w:rsidR="001F3C90">
                <w:rPr>
                  <w:b/>
                </w:rPr>
                <w:t>d</w:t>
              </w:r>
            </w:ins>
            <w:ins w:id="15" w:author="ERCOT" w:date="2025-09-19T10:54:00Z" w16du:dateUtc="2025-09-19T15:54:00Z">
              <w:r>
                <w:rPr>
                  <w:b/>
                </w:rPr>
                <w:t>eclaration must be submitted via the Market Participant Service Portal.</w:t>
              </w:r>
            </w:ins>
          </w:p>
        </w:tc>
      </w:tr>
    </w:tbl>
    <w:p w14:paraId="2F071EBD" w14:textId="77777777" w:rsidR="00761252" w:rsidRPr="00CA69E4" w:rsidRDefault="00761252" w:rsidP="004422A7">
      <w:pPr>
        <w:jc w:val="both"/>
      </w:pPr>
    </w:p>
    <w:p w14:paraId="7FEE3B61" w14:textId="61953F05" w:rsidR="004422A7" w:rsidRPr="000202AB" w:rsidRDefault="004422A7" w:rsidP="004422A7">
      <w:pPr>
        <w:jc w:val="both"/>
        <w:rPr>
          <w:b/>
        </w:rPr>
      </w:pPr>
      <w:bookmarkStart w:id="16" w:name="_Hlk207801516"/>
      <w:bookmarkStart w:id="17" w:name="_Hlk207801479"/>
      <w:r w:rsidRPr="00A72192">
        <w:rPr>
          <w:b/>
        </w:rPr>
        <w:t>This declaration applies to the following Generation Resources (list by Resource Site Code):</w:t>
      </w:r>
      <w:ins w:id="18" w:author="ERCOT" w:date="2025-09-23T15:43:00Z" w16du:dateUtc="2025-09-23T20:43:00Z">
        <w:r w:rsidR="001F3C90">
          <w:rPr>
            <w:b/>
          </w:rPr>
          <w:t xml:space="preserve"> </w:t>
        </w:r>
      </w:ins>
      <w:del w:id="19" w:author="ERCOT" w:date="2025-09-23T15:43:00Z" w16du:dateUtc="2025-09-23T20:43:00Z">
        <w:r w:rsidDel="001F3C90">
          <w:fldChar w:fldCharType="begin">
            <w:ffData>
              <w:name w:val=""/>
              <w:enabled/>
              <w:calcOnExit w:val="0"/>
              <w:textInput>
                <w:default w:val="List Generation Resource(s) by Resource Site Code"/>
              </w:textInput>
            </w:ffData>
          </w:fldChar>
        </w:r>
        <w:r w:rsidDel="001F3C90">
          <w:delInstrText xml:space="preserve"> FORMTEXT </w:delInstrText>
        </w:r>
        <w:r w:rsidDel="001F3C90">
          <w:fldChar w:fldCharType="separate"/>
        </w:r>
        <w:r w:rsidDel="001F3C90">
          <w:rPr>
            <w:noProof/>
          </w:rPr>
          <w:delText>List Generation Resource(s) by Resource Site Code</w:delText>
        </w:r>
        <w:r w:rsidDel="001F3C90">
          <w:fldChar w:fldCharType="end"/>
        </w:r>
      </w:del>
    </w:p>
    <w:p w14:paraId="7168E45B" w14:textId="77777777" w:rsidR="004422A7" w:rsidRPr="00A72192" w:rsidRDefault="004422A7" w:rsidP="004422A7">
      <w:pPr>
        <w:jc w:val="both"/>
      </w:pPr>
    </w:p>
    <w:p w14:paraId="600D7B75" w14:textId="77777777" w:rsidR="004422A7" w:rsidRPr="00BE5B41" w:rsidRDefault="004422A7" w:rsidP="004422A7">
      <w:pPr>
        <w:jc w:val="center"/>
        <w:rPr>
          <w:b/>
          <w:u w:val="single"/>
        </w:rPr>
      </w:pPr>
      <w:r w:rsidRPr="004204B1">
        <w:rPr>
          <w:b/>
          <w:u w:val="single"/>
        </w:rPr>
        <w:t>Natural</w:t>
      </w:r>
      <w:r>
        <w:rPr>
          <w:b/>
          <w:u w:val="single"/>
        </w:rPr>
        <w:t xml:space="preserve"> </w:t>
      </w:r>
      <w:r w:rsidRPr="00BE5B41">
        <w:rPr>
          <w:b/>
          <w:u w:val="single"/>
        </w:rPr>
        <w:t>Gas Pipeline Coordination</w:t>
      </w:r>
    </w:p>
    <w:p w14:paraId="00460FD9" w14:textId="44A04E95" w:rsidR="004422A7" w:rsidRPr="00BE5B41" w:rsidRDefault="004422A7" w:rsidP="004422A7">
      <w:pPr>
        <w:jc w:val="center"/>
        <w:rPr>
          <w:b/>
          <w:i/>
        </w:rPr>
      </w:pPr>
      <w:r>
        <w:rPr>
          <w:b/>
          <w:i/>
        </w:rPr>
        <w:t xml:space="preserve">INSTRUCTIONS: </w:t>
      </w:r>
      <w:r w:rsidRPr="00BE5B41">
        <w:rPr>
          <w:b/>
          <w:i/>
        </w:rPr>
        <w:t xml:space="preserve">Use this section for </w:t>
      </w:r>
      <w:r>
        <w:rPr>
          <w:b/>
          <w:i/>
        </w:rPr>
        <w:t>Generation Resources relying on natural gas as the primary fuel source.  Repeat the following for each applicable Generation Resource.</w:t>
      </w:r>
    </w:p>
    <w:bookmarkEnd w:id="16"/>
    <w:p w14:paraId="1ADAB13B" w14:textId="77777777" w:rsidR="004422A7" w:rsidRDefault="004422A7" w:rsidP="004422A7">
      <w:pPr>
        <w:rPr>
          <w:b/>
        </w:rPr>
      </w:pPr>
    </w:p>
    <w:p w14:paraId="52CDDD28" w14:textId="77777777" w:rsidR="004422A7" w:rsidRDefault="004422A7" w:rsidP="004422A7">
      <w:pPr>
        <w:spacing w:after="240"/>
        <w:ind w:left="720" w:hanging="720"/>
        <w:rPr>
          <w:iCs/>
          <w:szCs w:val="20"/>
        </w:rPr>
      </w:pPr>
      <w:r>
        <w:rPr>
          <w:iCs/>
          <w:szCs w:val="20"/>
        </w:rPr>
        <w:t>Generation Resource (provide Resource Site Code):</w:t>
      </w:r>
      <w:r w:rsidRPr="00E5072E">
        <w:rPr>
          <w:iCs/>
          <w:szCs w:val="20"/>
        </w:rPr>
        <w:t xml:space="preserve"> </w:t>
      </w:r>
      <w:r w:rsidRPr="00E5072E">
        <w:rPr>
          <w:iCs/>
          <w:szCs w:val="20"/>
        </w:rPr>
        <w:fldChar w:fldCharType="begin">
          <w:ffData>
            <w:name w:val=""/>
            <w:enabled/>
            <w:calcOnExit w:val="0"/>
            <w:textInput/>
          </w:ffData>
        </w:fldChar>
      </w:r>
      <w:r w:rsidRPr="00E5072E">
        <w:rPr>
          <w:iCs/>
          <w:szCs w:val="20"/>
        </w:rPr>
        <w:instrText xml:space="preserve"> FORMTEXT </w:instrText>
      </w:r>
      <w:r w:rsidRPr="00E5072E">
        <w:rPr>
          <w:iCs/>
          <w:szCs w:val="20"/>
        </w:rPr>
      </w:r>
      <w:r w:rsidRPr="00E5072E">
        <w:rPr>
          <w:iCs/>
          <w:szCs w:val="20"/>
        </w:rPr>
        <w:fldChar w:fldCharType="separate"/>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fldChar w:fldCharType="end"/>
      </w:r>
    </w:p>
    <w:bookmarkEnd w:id="17"/>
    <w:p w14:paraId="3EAA1CA6" w14:textId="5DC1A9BE" w:rsidR="004422A7" w:rsidRPr="00E5072E" w:rsidRDefault="004422A7" w:rsidP="004422A7">
      <w:pPr>
        <w:spacing w:after="240"/>
        <w:ind w:left="720" w:hanging="720"/>
        <w:rPr>
          <w:iCs/>
          <w:szCs w:val="20"/>
        </w:rPr>
      </w:pPr>
      <w:r w:rsidRPr="00E5072E">
        <w:rPr>
          <w:iCs/>
          <w:szCs w:val="20"/>
        </w:rPr>
        <w:t>(1)</w:t>
      </w:r>
      <w:r w:rsidRPr="00E5072E">
        <w:rPr>
          <w:iCs/>
          <w:szCs w:val="20"/>
        </w:rPr>
        <w:tab/>
        <w:t xml:space="preserve">Identify the natural gas pipelines directly connected to the Generation Resource and contact information (name, phone number, and email) </w:t>
      </w:r>
      <w:r w:rsidRPr="004204B1">
        <w:rPr>
          <w:iCs/>
          <w:szCs w:val="20"/>
        </w:rPr>
        <w:t>for</w:t>
      </w:r>
      <w:r w:rsidRPr="00E5072E">
        <w:rPr>
          <w:iCs/>
          <w:szCs w:val="20"/>
        </w:rPr>
        <w:t xml:space="preserve"> </w:t>
      </w:r>
      <w:r>
        <w:rPr>
          <w:iCs/>
          <w:szCs w:val="20"/>
        </w:rPr>
        <w:t xml:space="preserve">each </w:t>
      </w:r>
      <w:r w:rsidRPr="00E5072E">
        <w:rPr>
          <w:iCs/>
          <w:szCs w:val="20"/>
        </w:rPr>
        <w:t>natural gas pipeline</w:t>
      </w:r>
      <w:r>
        <w:rPr>
          <w:iCs/>
          <w:szCs w:val="20"/>
        </w:rPr>
        <w:t xml:space="preserve"> operator</w:t>
      </w:r>
      <w:r w:rsidRPr="00E5072E">
        <w:rPr>
          <w:iCs/>
          <w:szCs w:val="20"/>
        </w:rPr>
        <w:t xml:space="preserve">: </w:t>
      </w:r>
      <w:r w:rsidRPr="00E5072E">
        <w:rPr>
          <w:iCs/>
          <w:szCs w:val="20"/>
        </w:rPr>
        <w:fldChar w:fldCharType="begin">
          <w:ffData>
            <w:name w:val=""/>
            <w:enabled/>
            <w:calcOnExit w:val="0"/>
            <w:textInput/>
          </w:ffData>
        </w:fldChar>
      </w:r>
      <w:r w:rsidRPr="00E5072E">
        <w:rPr>
          <w:iCs/>
          <w:szCs w:val="20"/>
        </w:rPr>
        <w:instrText xml:space="preserve"> FORMTEXT </w:instrText>
      </w:r>
      <w:r w:rsidRPr="00E5072E">
        <w:rPr>
          <w:iCs/>
          <w:szCs w:val="20"/>
        </w:rPr>
      </w:r>
      <w:r w:rsidRPr="00E5072E">
        <w:rPr>
          <w:iCs/>
          <w:szCs w:val="20"/>
        </w:rPr>
        <w:fldChar w:fldCharType="separate"/>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fldChar w:fldCharType="end"/>
      </w:r>
    </w:p>
    <w:p w14:paraId="1F19F355" w14:textId="301FE6FE" w:rsidR="004422A7" w:rsidRPr="00E5072E" w:rsidRDefault="004422A7" w:rsidP="004422A7">
      <w:pPr>
        <w:spacing w:after="240"/>
        <w:ind w:left="720" w:hanging="720"/>
        <w:rPr>
          <w:iCs/>
          <w:szCs w:val="20"/>
        </w:rPr>
      </w:pPr>
      <w:r w:rsidRPr="00E5072E">
        <w:rPr>
          <w:iCs/>
          <w:szCs w:val="20"/>
        </w:rPr>
        <w:t>(2)</w:t>
      </w:r>
      <w:r>
        <w:rPr>
          <w:iCs/>
          <w:szCs w:val="20"/>
        </w:rPr>
        <w:tab/>
        <w:t>If a natural gas pipeline operator did not respond to the Resource Entity’s documented effort to coordinate, check the box below and identify the natural gas pipeline operator.</w:t>
      </w:r>
    </w:p>
    <w:p w14:paraId="4198D45A" w14:textId="77777777" w:rsidR="004422A7" w:rsidRDefault="004422A7" w:rsidP="004422A7">
      <w:pPr>
        <w:pStyle w:val="List"/>
        <w:ind w:left="1440"/>
        <w:jc w:val="both"/>
      </w:pPr>
      <w:r w:rsidRPr="00DE65AB">
        <w:fldChar w:fldCharType="begin">
          <w:ffData>
            <w:name w:val="Check1"/>
            <w:enabled/>
            <w:calcOnExit w:val="0"/>
            <w:checkBox>
              <w:sizeAuto/>
              <w:default w:val="0"/>
            </w:checkBox>
          </w:ffData>
        </w:fldChar>
      </w:r>
      <w:r w:rsidRPr="00DE65AB">
        <w:instrText xml:space="preserve"> FORMCHECKBOX </w:instrText>
      </w:r>
      <w:r w:rsidRPr="00DE65AB">
        <w:fldChar w:fldCharType="separate"/>
      </w:r>
      <w:r w:rsidRPr="00DE65AB">
        <w:fldChar w:fldCharType="end"/>
      </w:r>
      <w:r>
        <w:t xml:space="preserve"> </w:t>
      </w:r>
      <w:r>
        <w:tab/>
        <w:t xml:space="preserve">No response was received from the following natural gas pipeline </w:t>
      </w:r>
      <w:r w:rsidRPr="004204B1">
        <w:t>operator</w:t>
      </w:r>
      <w:r>
        <w:t>:</w:t>
      </w:r>
    </w:p>
    <w:p w14:paraId="1F175DAF" w14:textId="77777777" w:rsidR="004422A7" w:rsidRDefault="004422A7" w:rsidP="004422A7">
      <w:pPr>
        <w:pStyle w:val="List"/>
        <w:ind w:left="1440" w:firstLine="0"/>
        <w:jc w:val="both"/>
      </w:pP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5E71C602" w14:textId="79D0CAED" w:rsidR="004422A7" w:rsidRDefault="004422A7" w:rsidP="004422A7">
      <w:pPr>
        <w:pStyle w:val="List"/>
        <w:jc w:val="both"/>
      </w:pPr>
      <w:r>
        <w:t>(3)</w:t>
      </w:r>
      <w:r>
        <w:tab/>
        <w:t xml:space="preserve">If a natural gas pipeline operator responded to the Resource Entity’s documented effort to </w:t>
      </w:r>
      <w:r w:rsidRPr="00862F75">
        <w:t>coordinate</w:t>
      </w:r>
      <w:r>
        <w:t xml:space="preserve"> and disclose activities or conditions materially increasing the risk of Generation Resource unavailability in the summer Peak Load Season, please disclose the following information:</w:t>
      </w:r>
    </w:p>
    <w:p w14:paraId="4DC626D9" w14:textId="73002226" w:rsidR="004422A7" w:rsidRPr="00DE65AB" w:rsidRDefault="004422A7" w:rsidP="004422A7">
      <w:pPr>
        <w:pStyle w:val="List"/>
        <w:ind w:left="1440"/>
      </w:pPr>
      <w:r w:rsidRPr="00DE65AB">
        <w:t xml:space="preserve">(a) </w:t>
      </w:r>
      <w:r w:rsidRPr="00DE65AB">
        <w:tab/>
      </w:r>
      <w:r>
        <w:t>T</w:t>
      </w:r>
      <w:r w:rsidRPr="00DE65AB">
        <w:t xml:space="preserve">he </w:t>
      </w:r>
      <w:r>
        <w:t xml:space="preserve">name or identifier of the natural gas </w:t>
      </w:r>
      <w:r w:rsidRPr="00DE65AB">
        <w:t xml:space="preserve">pipeline: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45CD30CB" w14:textId="121C32CB" w:rsidR="004422A7" w:rsidRPr="00DE65AB" w:rsidRDefault="004422A7" w:rsidP="004422A7">
      <w:pPr>
        <w:pStyle w:val="List"/>
        <w:ind w:left="1440"/>
      </w:pPr>
      <w:r w:rsidRPr="00DE65AB">
        <w:t>(b)</w:t>
      </w:r>
      <w:r w:rsidRPr="00DE65AB">
        <w:tab/>
      </w:r>
      <w:r>
        <w:t>T</w:t>
      </w:r>
      <w:r w:rsidRPr="00DE65AB">
        <w:t xml:space="preserve">he operator of the </w:t>
      </w:r>
      <w:r>
        <w:t xml:space="preserve">natural gas </w:t>
      </w:r>
      <w:r w:rsidRPr="00DE65AB">
        <w:t xml:space="preserve">pipeline: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6BD5AD0A" w14:textId="12E8545D" w:rsidR="004422A7" w:rsidRPr="00DE65AB" w:rsidRDefault="004422A7" w:rsidP="004422A7">
      <w:pPr>
        <w:pStyle w:val="List"/>
        <w:ind w:left="1440"/>
      </w:pPr>
      <w:r w:rsidRPr="00DE65AB">
        <w:t>(</w:t>
      </w:r>
      <w:r>
        <w:t>c</w:t>
      </w:r>
      <w:r w:rsidRPr="00DE65AB">
        <w:t>)</w:t>
      </w:r>
      <w:r w:rsidRPr="00DE65AB">
        <w:tab/>
      </w:r>
      <w:r>
        <w:t>I</w:t>
      </w:r>
      <w:r w:rsidRPr="00DE65AB">
        <w:t xml:space="preserve">mpacts the </w:t>
      </w:r>
      <w:r>
        <w:t>activity or condition may</w:t>
      </w:r>
      <w:r w:rsidRPr="00DE65AB">
        <w:t xml:space="preserve"> have on the Generation Resource’s availability (e.g., </w:t>
      </w:r>
      <w:r>
        <w:t>could cause an Outage or</w:t>
      </w:r>
      <w:r w:rsidRPr="00DE65AB">
        <w:t xml:space="preserve"> derate):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7F5C5BE7" w14:textId="1C643542" w:rsidR="004422A7" w:rsidRPr="00DE65AB" w:rsidRDefault="004422A7" w:rsidP="004422A7">
      <w:pPr>
        <w:pStyle w:val="List"/>
        <w:ind w:left="1440"/>
      </w:pPr>
      <w:r w:rsidRPr="00DE65AB">
        <w:t>(</w:t>
      </w:r>
      <w:r>
        <w:t>d</w:t>
      </w:r>
      <w:r w:rsidRPr="00DE65AB">
        <w:t xml:space="preserve">) </w:t>
      </w:r>
      <w:r w:rsidRPr="00DE65AB">
        <w:tab/>
      </w:r>
      <w:r>
        <w:t>T</w:t>
      </w:r>
      <w:r w:rsidRPr="00DE65AB">
        <w:t xml:space="preserve">he time period during which the </w:t>
      </w:r>
      <w:r>
        <w:t>activity or condition</w:t>
      </w:r>
      <w:r w:rsidRPr="00DE65AB">
        <w:t xml:space="preserve"> is </w:t>
      </w:r>
      <w:r>
        <w:t>expected</w:t>
      </w:r>
      <w:r w:rsidRPr="00DE65AB">
        <w:t xml:space="preserve"> to occur, including expected duration: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153EB61D" w14:textId="77777777" w:rsidR="004422A7" w:rsidRDefault="004422A7" w:rsidP="004422A7">
      <w:pPr>
        <w:pStyle w:val="List"/>
        <w:ind w:left="1440"/>
      </w:pPr>
      <w:r w:rsidRPr="00DE65AB">
        <w:t>(</w:t>
      </w:r>
      <w:r>
        <w:t>e</w:t>
      </w:r>
      <w:r w:rsidRPr="00DE65AB">
        <w:t xml:space="preserve">) </w:t>
      </w:r>
      <w:r w:rsidRPr="00DE65AB">
        <w:tab/>
      </w:r>
      <w:r>
        <w:t>O</w:t>
      </w:r>
      <w:r w:rsidRPr="00DE65AB">
        <w:t>ther</w:t>
      </w:r>
      <w:r>
        <w:t xml:space="preserve"> useful</w:t>
      </w:r>
      <w:r w:rsidRPr="00DE65AB">
        <w:t xml:space="preserve"> information: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21DD407E" w14:textId="2BDF4EDB" w:rsidR="004422A7" w:rsidRDefault="004422A7" w:rsidP="004422A7">
      <w:pPr>
        <w:pStyle w:val="List"/>
        <w:jc w:val="both"/>
      </w:pPr>
      <w:r>
        <w:t>(4)</w:t>
      </w:r>
      <w:r>
        <w:tab/>
        <w:t xml:space="preserve">If contract language prohibits the Resource Entity from disclosing any of the information requested in 3(a)-(e) above and the natural gas pipeline operator refused the Resource Entity’s documented effort to obtain consent to disclose that information to ERCOT, check the box below and identify the natural gas pipeline operator. </w:t>
      </w:r>
    </w:p>
    <w:p w14:paraId="1AAF7BB4" w14:textId="1DE4E069" w:rsidR="004422A7" w:rsidRPr="00BA2009" w:rsidRDefault="004422A7" w:rsidP="00BF2FA9">
      <w:pPr>
        <w:pStyle w:val="List"/>
        <w:ind w:left="1440"/>
        <w:jc w:val="both"/>
      </w:pPr>
      <w:r w:rsidRPr="00DE65AB">
        <w:lastRenderedPageBreak/>
        <w:fldChar w:fldCharType="begin">
          <w:ffData>
            <w:name w:val="Check1"/>
            <w:enabled/>
            <w:calcOnExit w:val="0"/>
            <w:checkBox>
              <w:sizeAuto/>
              <w:default w:val="0"/>
            </w:checkBox>
          </w:ffData>
        </w:fldChar>
      </w:r>
      <w:r w:rsidRPr="00DE65AB">
        <w:instrText xml:space="preserve"> FORMCHECKBOX </w:instrText>
      </w:r>
      <w:r w:rsidRPr="00DE65AB">
        <w:fldChar w:fldCharType="separate"/>
      </w:r>
      <w:r w:rsidRPr="00DE65AB">
        <w:fldChar w:fldCharType="end"/>
      </w:r>
      <w:r>
        <w:t xml:space="preserve"> </w:t>
      </w:r>
      <w:r>
        <w:tab/>
        <w:t>Contract language prohibits disclosure and the following natural gas pipeline operator(s) would not consent to information disclosure:</w:t>
      </w:r>
      <w:r w:rsidRPr="00344DD8">
        <w:t xml:space="preserv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sectPr w:rsidR="004422A7"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A9534" w14:textId="77777777" w:rsidR="005002F7" w:rsidRDefault="005002F7">
      <w:r>
        <w:separator/>
      </w:r>
    </w:p>
  </w:endnote>
  <w:endnote w:type="continuationSeparator" w:id="0">
    <w:p w14:paraId="0558A28C" w14:textId="77777777" w:rsidR="005002F7" w:rsidRDefault="00500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7B3E4" w14:textId="77777777" w:rsidR="004422A7" w:rsidRDefault="004422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5D0E98" w14:textId="77777777" w:rsidR="004422A7" w:rsidRDefault="004422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63C91" w14:textId="1F77D387" w:rsidR="00BF2FA9" w:rsidRDefault="00C5160B" w:rsidP="00BF2FA9">
    <w:pPr>
      <w:pStyle w:val="Footer"/>
      <w:tabs>
        <w:tab w:val="clear" w:pos="4320"/>
        <w:tab w:val="clear" w:pos="8640"/>
        <w:tab w:val="right" w:pos="9360"/>
      </w:tabs>
      <w:rPr>
        <w:rFonts w:ascii="Arial" w:hAnsi="Arial" w:cs="Arial"/>
        <w:sz w:val="18"/>
      </w:rPr>
    </w:pPr>
    <w:r>
      <w:rPr>
        <w:rFonts w:ascii="Arial" w:hAnsi="Arial" w:cs="Arial"/>
        <w:sz w:val="18"/>
      </w:rPr>
      <w:t>1303</w:t>
    </w:r>
    <w:r w:rsidR="00BF2FA9">
      <w:rPr>
        <w:rFonts w:ascii="Arial" w:hAnsi="Arial" w:cs="Arial"/>
        <w:sz w:val="18"/>
      </w:rPr>
      <w:t>NPRR-01 Modernize Submission of Declarations of Natural Gas Pipeline Coordination 09</w:t>
    </w:r>
    <w:r w:rsidR="001F3C90">
      <w:rPr>
        <w:rFonts w:ascii="Arial" w:hAnsi="Arial" w:cs="Arial"/>
        <w:sz w:val="18"/>
      </w:rPr>
      <w:t>23</w:t>
    </w:r>
    <w:r w:rsidR="00BF2FA9">
      <w:rPr>
        <w:rFonts w:ascii="Arial" w:hAnsi="Arial" w:cs="Arial"/>
        <w:sz w:val="18"/>
      </w:rPr>
      <w:t>25</w:t>
    </w:r>
    <w:r w:rsidR="00BF2FA9">
      <w:rPr>
        <w:rFonts w:ascii="Arial" w:hAnsi="Arial" w:cs="Arial"/>
        <w:sz w:val="18"/>
      </w:rPr>
      <w:tab/>
      <w:t>Pa</w:t>
    </w:r>
    <w:r w:rsidR="00BF2FA9" w:rsidRPr="00412DCA">
      <w:rPr>
        <w:rFonts w:ascii="Arial" w:hAnsi="Arial" w:cs="Arial"/>
        <w:sz w:val="18"/>
      </w:rPr>
      <w:t xml:space="preserve">ge </w:t>
    </w:r>
    <w:r w:rsidR="00BF2FA9" w:rsidRPr="00412DCA">
      <w:rPr>
        <w:rFonts w:ascii="Arial" w:hAnsi="Arial" w:cs="Arial"/>
        <w:sz w:val="18"/>
      </w:rPr>
      <w:fldChar w:fldCharType="begin"/>
    </w:r>
    <w:r w:rsidR="00BF2FA9" w:rsidRPr="00412DCA">
      <w:rPr>
        <w:rFonts w:ascii="Arial" w:hAnsi="Arial" w:cs="Arial"/>
        <w:sz w:val="18"/>
      </w:rPr>
      <w:instrText xml:space="preserve"> PAGE </w:instrText>
    </w:r>
    <w:r w:rsidR="00BF2FA9" w:rsidRPr="00412DCA">
      <w:rPr>
        <w:rFonts w:ascii="Arial" w:hAnsi="Arial" w:cs="Arial"/>
        <w:sz w:val="18"/>
      </w:rPr>
      <w:fldChar w:fldCharType="separate"/>
    </w:r>
    <w:r w:rsidR="00BF2FA9">
      <w:rPr>
        <w:rFonts w:ascii="Arial" w:hAnsi="Arial" w:cs="Arial"/>
        <w:sz w:val="18"/>
      </w:rPr>
      <w:t>5</w:t>
    </w:r>
    <w:r w:rsidR="00BF2FA9" w:rsidRPr="00412DCA">
      <w:rPr>
        <w:rFonts w:ascii="Arial" w:hAnsi="Arial" w:cs="Arial"/>
        <w:sz w:val="18"/>
      </w:rPr>
      <w:fldChar w:fldCharType="end"/>
    </w:r>
    <w:r w:rsidR="00BF2FA9" w:rsidRPr="00412DCA">
      <w:rPr>
        <w:rFonts w:ascii="Arial" w:hAnsi="Arial" w:cs="Arial"/>
        <w:sz w:val="18"/>
      </w:rPr>
      <w:t xml:space="preserve"> of </w:t>
    </w:r>
    <w:r w:rsidR="00BF2FA9" w:rsidRPr="00412DCA">
      <w:rPr>
        <w:rFonts w:ascii="Arial" w:hAnsi="Arial" w:cs="Arial"/>
        <w:sz w:val="18"/>
      </w:rPr>
      <w:fldChar w:fldCharType="begin"/>
    </w:r>
    <w:r w:rsidR="00BF2FA9" w:rsidRPr="00412DCA">
      <w:rPr>
        <w:rFonts w:ascii="Arial" w:hAnsi="Arial" w:cs="Arial"/>
        <w:sz w:val="18"/>
      </w:rPr>
      <w:instrText xml:space="preserve"> NUMPAGES </w:instrText>
    </w:r>
    <w:r w:rsidR="00BF2FA9" w:rsidRPr="00412DCA">
      <w:rPr>
        <w:rFonts w:ascii="Arial" w:hAnsi="Arial" w:cs="Arial"/>
        <w:sz w:val="18"/>
      </w:rPr>
      <w:fldChar w:fldCharType="separate"/>
    </w:r>
    <w:r w:rsidR="00BF2FA9">
      <w:rPr>
        <w:rFonts w:ascii="Arial" w:hAnsi="Arial" w:cs="Arial"/>
        <w:sz w:val="18"/>
      </w:rPr>
      <w:t>5</w:t>
    </w:r>
    <w:r w:rsidR="00BF2FA9" w:rsidRPr="00412DCA">
      <w:rPr>
        <w:rFonts w:ascii="Arial" w:hAnsi="Arial" w:cs="Arial"/>
        <w:sz w:val="18"/>
      </w:rPr>
      <w:fldChar w:fldCharType="end"/>
    </w:r>
  </w:p>
  <w:p w14:paraId="4F8E4949" w14:textId="77777777" w:rsidR="00BF2FA9" w:rsidRPr="00412DCA" w:rsidRDefault="00BF2FA9" w:rsidP="00BF2FA9">
    <w:pPr>
      <w:pStyle w:val="Footer"/>
      <w:tabs>
        <w:tab w:val="clear" w:pos="4320"/>
        <w:tab w:val="clear" w:pos="8640"/>
        <w:tab w:val="right" w:pos="9360"/>
      </w:tabs>
      <w:rPr>
        <w:rFonts w:ascii="Arial" w:hAnsi="Arial" w:cs="Arial"/>
        <w:sz w:val="18"/>
      </w:rPr>
    </w:pPr>
    <w:r>
      <w:rPr>
        <w:rFonts w:ascii="Arial" w:hAnsi="Arial" w:cs="Arial"/>
        <w:sz w:val="18"/>
      </w:rPr>
      <w:t>PUBLIC</w:t>
    </w:r>
  </w:p>
  <w:p w14:paraId="13CF16E0" w14:textId="1FB1E260" w:rsidR="004422A7" w:rsidRDefault="004422A7" w:rsidP="003E7D85">
    <w:pPr>
      <w:pStyle w:val="Footer"/>
      <w:jc w:val="center"/>
    </w:pPr>
  </w:p>
  <w:p w14:paraId="0AAD45DA" w14:textId="77777777" w:rsidR="004422A7" w:rsidRPr="00C105B8" w:rsidRDefault="004422A7" w:rsidP="003E7D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665728F" w:rsidR="00D176CF" w:rsidRDefault="00C5160B">
    <w:pPr>
      <w:pStyle w:val="Footer"/>
      <w:tabs>
        <w:tab w:val="clear" w:pos="4320"/>
        <w:tab w:val="clear" w:pos="8640"/>
        <w:tab w:val="right" w:pos="9360"/>
      </w:tabs>
      <w:rPr>
        <w:rFonts w:ascii="Arial" w:hAnsi="Arial" w:cs="Arial"/>
        <w:sz w:val="18"/>
      </w:rPr>
    </w:pPr>
    <w:r>
      <w:rPr>
        <w:rFonts w:ascii="Arial" w:hAnsi="Arial" w:cs="Arial"/>
        <w:sz w:val="18"/>
      </w:rPr>
      <w:t>1303</w:t>
    </w:r>
    <w:r w:rsidR="00D176CF">
      <w:rPr>
        <w:rFonts w:ascii="Arial" w:hAnsi="Arial" w:cs="Arial"/>
        <w:sz w:val="18"/>
      </w:rPr>
      <w:t>NPRR</w:t>
    </w:r>
    <w:r w:rsidR="004630E9">
      <w:rPr>
        <w:rFonts w:ascii="Arial" w:hAnsi="Arial" w:cs="Arial"/>
        <w:sz w:val="18"/>
      </w:rPr>
      <w:t>-01</w:t>
    </w:r>
    <w:r w:rsidR="00D176CF">
      <w:rPr>
        <w:rFonts w:ascii="Arial" w:hAnsi="Arial" w:cs="Arial"/>
        <w:sz w:val="18"/>
      </w:rPr>
      <w:t xml:space="preserve"> </w:t>
    </w:r>
    <w:r w:rsidR="004630E9">
      <w:rPr>
        <w:rFonts w:ascii="Arial" w:hAnsi="Arial" w:cs="Arial"/>
        <w:sz w:val="18"/>
      </w:rPr>
      <w:t>Modernize Submission of Declarations of Natural Gas Pipeline Coordination</w:t>
    </w:r>
    <w:r w:rsidR="00D176CF">
      <w:rPr>
        <w:rFonts w:ascii="Arial" w:hAnsi="Arial" w:cs="Arial"/>
        <w:sz w:val="18"/>
      </w:rPr>
      <w:t xml:space="preserve"> </w:t>
    </w:r>
    <w:r w:rsidR="006866AC">
      <w:rPr>
        <w:rFonts w:ascii="Arial" w:hAnsi="Arial" w:cs="Arial"/>
        <w:sz w:val="18"/>
      </w:rPr>
      <w:t>09</w:t>
    </w:r>
    <w:r w:rsidR="001F3C90">
      <w:rPr>
        <w:rFonts w:ascii="Arial" w:hAnsi="Arial" w:cs="Arial"/>
        <w:sz w:val="18"/>
      </w:rPr>
      <w:t>23</w:t>
    </w:r>
    <w:r w:rsidR="006866AC">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32994" w14:textId="77777777" w:rsidR="005002F7" w:rsidRDefault="005002F7">
      <w:r>
        <w:separator/>
      </w:r>
    </w:p>
  </w:footnote>
  <w:footnote w:type="continuationSeparator" w:id="0">
    <w:p w14:paraId="55175C74" w14:textId="77777777" w:rsidR="005002F7" w:rsidRDefault="00500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0C9B5" w14:textId="46FCC61D" w:rsidR="00BF2FA9" w:rsidRDefault="00BF2FA9" w:rsidP="00BF2FA9">
    <w:pPr>
      <w:pStyle w:val="Header"/>
      <w:jc w:val="center"/>
    </w:pPr>
    <w:r>
      <w:rPr>
        <w:sz w:val="32"/>
      </w:rPr>
      <w:t>Nodal Protocol Revision Request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3B5A09"/>
    <w:multiLevelType w:val="hybridMultilevel"/>
    <w:tmpl w:val="B23E87A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0E5645"/>
    <w:multiLevelType w:val="hybridMultilevel"/>
    <w:tmpl w:val="B23E87A6"/>
    <w:lvl w:ilvl="0" w:tplc="7166E4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3"/>
  </w:num>
  <w:num w:numId="15" w16cid:durableId="1265773267">
    <w:abstractNumId w:val="7"/>
  </w:num>
  <w:num w:numId="16" w16cid:durableId="304939696">
    <w:abstractNumId w:val="10"/>
  </w:num>
  <w:num w:numId="17" w16cid:durableId="1837302691">
    <w:abstractNumId w:val="11"/>
  </w:num>
  <w:num w:numId="18" w16cid:durableId="2140175323">
    <w:abstractNumId w:val="5"/>
  </w:num>
  <w:num w:numId="19" w16cid:durableId="731661008">
    <w:abstractNumId w:val="9"/>
  </w:num>
  <w:num w:numId="20" w16cid:durableId="1512917052">
    <w:abstractNumId w:val="2"/>
  </w:num>
  <w:num w:numId="21" w16cid:durableId="880484054">
    <w:abstractNumId w:val="6"/>
  </w:num>
  <w:num w:numId="22" w16cid:durableId="139277357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Sheri.Messer@ercot.com::dff897e8-0b43-42c9-8071-04ed778bee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02AB"/>
    <w:rsid w:val="00030670"/>
    <w:rsid w:val="00043474"/>
    <w:rsid w:val="00050913"/>
    <w:rsid w:val="00060878"/>
    <w:rsid w:val="00060A5A"/>
    <w:rsid w:val="00064B44"/>
    <w:rsid w:val="00067FE2"/>
    <w:rsid w:val="0007682E"/>
    <w:rsid w:val="000932B6"/>
    <w:rsid w:val="00094138"/>
    <w:rsid w:val="00094982"/>
    <w:rsid w:val="000A1A8B"/>
    <w:rsid w:val="000D1170"/>
    <w:rsid w:val="000D1AEB"/>
    <w:rsid w:val="000D3E64"/>
    <w:rsid w:val="000D4ECE"/>
    <w:rsid w:val="000F13C5"/>
    <w:rsid w:val="00101E44"/>
    <w:rsid w:val="00105A36"/>
    <w:rsid w:val="001313B4"/>
    <w:rsid w:val="00132042"/>
    <w:rsid w:val="00144FD5"/>
    <w:rsid w:val="0014546D"/>
    <w:rsid w:val="001500D9"/>
    <w:rsid w:val="00150A0D"/>
    <w:rsid w:val="00152BC4"/>
    <w:rsid w:val="00154AD7"/>
    <w:rsid w:val="00156DB7"/>
    <w:rsid w:val="00157228"/>
    <w:rsid w:val="00160C3C"/>
    <w:rsid w:val="00166CC2"/>
    <w:rsid w:val="00173609"/>
    <w:rsid w:val="00176375"/>
    <w:rsid w:val="00176D34"/>
    <w:rsid w:val="0017783C"/>
    <w:rsid w:val="0019314C"/>
    <w:rsid w:val="00193472"/>
    <w:rsid w:val="001B3C67"/>
    <w:rsid w:val="001B6423"/>
    <w:rsid w:val="001B7F67"/>
    <w:rsid w:val="001C4AC3"/>
    <w:rsid w:val="001D45F4"/>
    <w:rsid w:val="001D4A31"/>
    <w:rsid w:val="001E0FFE"/>
    <w:rsid w:val="001F2DBE"/>
    <w:rsid w:val="001F38F0"/>
    <w:rsid w:val="001F3C90"/>
    <w:rsid w:val="00211E2D"/>
    <w:rsid w:val="00213AA9"/>
    <w:rsid w:val="00237430"/>
    <w:rsid w:val="002535E6"/>
    <w:rsid w:val="002553F1"/>
    <w:rsid w:val="0026307D"/>
    <w:rsid w:val="0026569D"/>
    <w:rsid w:val="00276A99"/>
    <w:rsid w:val="002821CF"/>
    <w:rsid w:val="00286AD9"/>
    <w:rsid w:val="002966F3"/>
    <w:rsid w:val="002B49D0"/>
    <w:rsid w:val="002B62BA"/>
    <w:rsid w:val="002B69F3"/>
    <w:rsid w:val="002B763A"/>
    <w:rsid w:val="002D382A"/>
    <w:rsid w:val="002D7B3D"/>
    <w:rsid w:val="002E0006"/>
    <w:rsid w:val="002E548F"/>
    <w:rsid w:val="002F022F"/>
    <w:rsid w:val="002F1EDD"/>
    <w:rsid w:val="002F25F1"/>
    <w:rsid w:val="003013F2"/>
    <w:rsid w:val="0030232A"/>
    <w:rsid w:val="0030694A"/>
    <w:rsid w:val="003069F4"/>
    <w:rsid w:val="00307D19"/>
    <w:rsid w:val="00310D03"/>
    <w:rsid w:val="00312D82"/>
    <w:rsid w:val="003130CF"/>
    <w:rsid w:val="0032463B"/>
    <w:rsid w:val="003315CD"/>
    <w:rsid w:val="003326E6"/>
    <w:rsid w:val="00337666"/>
    <w:rsid w:val="00346888"/>
    <w:rsid w:val="003564BA"/>
    <w:rsid w:val="00360920"/>
    <w:rsid w:val="00361B16"/>
    <w:rsid w:val="00363CAD"/>
    <w:rsid w:val="00366164"/>
    <w:rsid w:val="003664E4"/>
    <w:rsid w:val="003759FC"/>
    <w:rsid w:val="00384709"/>
    <w:rsid w:val="00386C35"/>
    <w:rsid w:val="00391448"/>
    <w:rsid w:val="003A36ED"/>
    <w:rsid w:val="003A3D77"/>
    <w:rsid w:val="003B14AE"/>
    <w:rsid w:val="003B5AED"/>
    <w:rsid w:val="003C14E2"/>
    <w:rsid w:val="003C6B7B"/>
    <w:rsid w:val="003D01DF"/>
    <w:rsid w:val="003D04C7"/>
    <w:rsid w:val="00405590"/>
    <w:rsid w:val="00412989"/>
    <w:rsid w:val="004135BD"/>
    <w:rsid w:val="00414935"/>
    <w:rsid w:val="0041669E"/>
    <w:rsid w:val="0042741C"/>
    <w:rsid w:val="004302A4"/>
    <w:rsid w:val="004349F4"/>
    <w:rsid w:val="00434C76"/>
    <w:rsid w:val="004422A7"/>
    <w:rsid w:val="004463BA"/>
    <w:rsid w:val="00446B95"/>
    <w:rsid w:val="004535D9"/>
    <w:rsid w:val="004630E9"/>
    <w:rsid w:val="00474A60"/>
    <w:rsid w:val="004822D4"/>
    <w:rsid w:val="0049290B"/>
    <w:rsid w:val="004A4451"/>
    <w:rsid w:val="004A4B43"/>
    <w:rsid w:val="004A5F64"/>
    <w:rsid w:val="004C03EF"/>
    <w:rsid w:val="004C0BA3"/>
    <w:rsid w:val="004C24F5"/>
    <w:rsid w:val="004C47CF"/>
    <w:rsid w:val="004C767A"/>
    <w:rsid w:val="004D02E1"/>
    <w:rsid w:val="004D2393"/>
    <w:rsid w:val="004D3958"/>
    <w:rsid w:val="004F4B52"/>
    <w:rsid w:val="005002F7"/>
    <w:rsid w:val="005008DF"/>
    <w:rsid w:val="005045D0"/>
    <w:rsid w:val="005138E3"/>
    <w:rsid w:val="00527833"/>
    <w:rsid w:val="005315DF"/>
    <w:rsid w:val="005318FD"/>
    <w:rsid w:val="00534C6C"/>
    <w:rsid w:val="00543B7F"/>
    <w:rsid w:val="00555554"/>
    <w:rsid w:val="00556791"/>
    <w:rsid w:val="00556E52"/>
    <w:rsid w:val="00557D53"/>
    <w:rsid w:val="005731B1"/>
    <w:rsid w:val="005841C0"/>
    <w:rsid w:val="0058514E"/>
    <w:rsid w:val="00590980"/>
    <w:rsid w:val="0059260F"/>
    <w:rsid w:val="005A2471"/>
    <w:rsid w:val="005B1883"/>
    <w:rsid w:val="005C0D93"/>
    <w:rsid w:val="005C1CEC"/>
    <w:rsid w:val="005C2FBF"/>
    <w:rsid w:val="005D340C"/>
    <w:rsid w:val="005D4547"/>
    <w:rsid w:val="005D73A5"/>
    <w:rsid w:val="005E5074"/>
    <w:rsid w:val="005E5C12"/>
    <w:rsid w:val="005E78EC"/>
    <w:rsid w:val="005F4B33"/>
    <w:rsid w:val="005F6303"/>
    <w:rsid w:val="0060164B"/>
    <w:rsid w:val="00604471"/>
    <w:rsid w:val="00612E4F"/>
    <w:rsid w:val="00613501"/>
    <w:rsid w:val="00615D5E"/>
    <w:rsid w:val="00622E99"/>
    <w:rsid w:val="00625E5D"/>
    <w:rsid w:val="00636372"/>
    <w:rsid w:val="00645555"/>
    <w:rsid w:val="00645E52"/>
    <w:rsid w:val="0065528A"/>
    <w:rsid w:val="00657C61"/>
    <w:rsid w:val="0066370F"/>
    <w:rsid w:val="00663D13"/>
    <w:rsid w:val="006866AC"/>
    <w:rsid w:val="00695ACB"/>
    <w:rsid w:val="006A0784"/>
    <w:rsid w:val="006A5431"/>
    <w:rsid w:val="006A697B"/>
    <w:rsid w:val="006B4DDE"/>
    <w:rsid w:val="006C7FB9"/>
    <w:rsid w:val="006D296B"/>
    <w:rsid w:val="006E4597"/>
    <w:rsid w:val="006E492D"/>
    <w:rsid w:val="006F5DAE"/>
    <w:rsid w:val="006F6FA5"/>
    <w:rsid w:val="00702C2B"/>
    <w:rsid w:val="00713091"/>
    <w:rsid w:val="00721E15"/>
    <w:rsid w:val="007247ED"/>
    <w:rsid w:val="007430CF"/>
    <w:rsid w:val="00743968"/>
    <w:rsid w:val="00761252"/>
    <w:rsid w:val="00785415"/>
    <w:rsid w:val="00786294"/>
    <w:rsid w:val="00791BFC"/>
    <w:rsid w:val="00791CB9"/>
    <w:rsid w:val="00793130"/>
    <w:rsid w:val="00797DEE"/>
    <w:rsid w:val="007A1BE1"/>
    <w:rsid w:val="007B3233"/>
    <w:rsid w:val="007B5A42"/>
    <w:rsid w:val="007C199B"/>
    <w:rsid w:val="007C1EAE"/>
    <w:rsid w:val="007C22D4"/>
    <w:rsid w:val="007D0A3C"/>
    <w:rsid w:val="007D3073"/>
    <w:rsid w:val="007D64B9"/>
    <w:rsid w:val="007D72D4"/>
    <w:rsid w:val="007E0452"/>
    <w:rsid w:val="00805F0D"/>
    <w:rsid w:val="008070C0"/>
    <w:rsid w:val="00811C12"/>
    <w:rsid w:val="00811FCA"/>
    <w:rsid w:val="00832743"/>
    <w:rsid w:val="00837B2A"/>
    <w:rsid w:val="008407E1"/>
    <w:rsid w:val="00845778"/>
    <w:rsid w:val="008569E3"/>
    <w:rsid w:val="00860247"/>
    <w:rsid w:val="00872790"/>
    <w:rsid w:val="0087447C"/>
    <w:rsid w:val="00875BE9"/>
    <w:rsid w:val="00885D3F"/>
    <w:rsid w:val="00885E85"/>
    <w:rsid w:val="00887E28"/>
    <w:rsid w:val="0089048D"/>
    <w:rsid w:val="008D58FF"/>
    <w:rsid w:val="008D5C3A"/>
    <w:rsid w:val="008E0096"/>
    <w:rsid w:val="008E2326"/>
    <w:rsid w:val="008E2870"/>
    <w:rsid w:val="008E6DA2"/>
    <w:rsid w:val="008F5BA9"/>
    <w:rsid w:val="008F6DD5"/>
    <w:rsid w:val="00904E67"/>
    <w:rsid w:val="00907B1E"/>
    <w:rsid w:val="0091247F"/>
    <w:rsid w:val="00914507"/>
    <w:rsid w:val="0093096F"/>
    <w:rsid w:val="00931BC6"/>
    <w:rsid w:val="00943AFD"/>
    <w:rsid w:val="00963A51"/>
    <w:rsid w:val="00975328"/>
    <w:rsid w:val="009770FF"/>
    <w:rsid w:val="00983B6E"/>
    <w:rsid w:val="009936F8"/>
    <w:rsid w:val="009A3772"/>
    <w:rsid w:val="009B3173"/>
    <w:rsid w:val="009D17F0"/>
    <w:rsid w:val="00A01987"/>
    <w:rsid w:val="00A025BA"/>
    <w:rsid w:val="00A0278C"/>
    <w:rsid w:val="00A160BE"/>
    <w:rsid w:val="00A20CA2"/>
    <w:rsid w:val="00A42796"/>
    <w:rsid w:val="00A50678"/>
    <w:rsid w:val="00A5311D"/>
    <w:rsid w:val="00A6332F"/>
    <w:rsid w:val="00A63B5D"/>
    <w:rsid w:val="00A92298"/>
    <w:rsid w:val="00A95D71"/>
    <w:rsid w:val="00AD3B58"/>
    <w:rsid w:val="00AF56C6"/>
    <w:rsid w:val="00AF7CB2"/>
    <w:rsid w:val="00B00C47"/>
    <w:rsid w:val="00B032E8"/>
    <w:rsid w:val="00B12340"/>
    <w:rsid w:val="00B12A83"/>
    <w:rsid w:val="00B17981"/>
    <w:rsid w:val="00B22AD4"/>
    <w:rsid w:val="00B22ECA"/>
    <w:rsid w:val="00B24B9E"/>
    <w:rsid w:val="00B440AE"/>
    <w:rsid w:val="00B46AB3"/>
    <w:rsid w:val="00B57F96"/>
    <w:rsid w:val="00B6399E"/>
    <w:rsid w:val="00B67892"/>
    <w:rsid w:val="00B80E37"/>
    <w:rsid w:val="00B92235"/>
    <w:rsid w:val="00BA412C"/>
    <w:rsid w:val="00BA4D33"/>
    <w:rsid w:val="00BC2D06"/>
    <w:rsid w:val="00BD23DB"/>
    <w:rsid w:val="00BD2AC7"/>
    <w:rsid w:val="00BE6E8F"/>
    <w:rsid w:val="00BF2FA9"/>
    <w:rsid w:val="00C15A38"/>
    <w:rsid w:val="00C32B6A"/>
    <w:rsid w:val="00C36624"/>
    <w:rsid w:val="00C5160B"/>
    <w:rsid w:val="00C63591"/>
    <w:rsid w:val="00C6463B"/>
    <w:rsid w:val="00C744EB"/>
    <w:rsid w:val="00C870A7"/>
    <w:rsid w:val="00C90702"/>
    <w:rsid w:val="00C90C42"/>
    <w:rsid w:val="00C917FF"/>
    <w:rsid w:val="00C9766A"/>
    <w:rsid w:val="00CA725B"/>
    <w:rsid w:val="00CB4D8B"/>
    <w:rsid w:val="00CB7165"/>
    <w:rsid w:val="00CC4F39"/>
    <w:rsid w:val="00CD544C"/>
    <w:rsid w:val="00CE0547"/>
    <w:rsid w:val="00CF4256"/>
    <w:rsid w:val="00D04FE8"/>
    <w:rsid w:val="00D176CF"/>
    <w:rsid w:val="00D17AD5"/>
    <w:rsid w:val="00D226D2"/>
    <w:rsid w:val="00D271E3"/>
    <w:rsid w:val="00D3055D"/>
    <w:rsid w:val="00D446EA"/>
    <w:rsid w:val="00D47A80"/>
    <w:rsid w:val="00D47E45"/>
    <w:rsid w:val="00D57BA2"/>
    <w:rsid w:val="00D6232D"/>
    <w:rsid w:val="00D651FB"/>
    <w:rsid w:val="00D757EC"/>
    <w:rsid w:val="00D85807"/>
    <w:rsid w:val="00D87349"/>
    <w:rsid w:val="00D91C2E"/>
    <w:rsid w:val="00D91EE9"/>
    <w:rsid w:val="00D9627A"/>
    <w:rsid w:val="00D97220"/>
    <w:rsid w:val="00DA2DE9"/>
    <w:rsid w:val="00DA7B80"/>
    <w:rsid w:val="00DB1612"/>
    <w:rsid w:val="00DD18F1"/>
    <w:rsid w:val="00DE148C"/>
    <w:rsid w:val="00DE71D8"/>
    <w:rsid w:val="00DF37D7"/>
    <w:rsid w:val="00DF5DF4"/>
    <w:rsid w:val="00E002AA"/>
    <w:rsid w:val="00E01E1C"/>
    <w:rsid w:val="00E044F2"/>
    <w:rsid w:val="00E14D47"/>
    <w:rsid w:val="00E1641C"/>
    <w:rsid w:val="00E216E7"/>
    <w:rsid w:val="00E24C05"/>
    <w:rsid w:val="00E26708"/>
    <w:rsid w:val="00E34958"/>
    <w:rsid w:val="00E37AB0"/>
    <w:rsid w:val="00E41B27"/>
    <w:rsid w:val="00E6628E"/>
    <w:rsid w:val="00E71C39"/>
    <w:rsid w:val="00E74876"/>
    <w:rsid w:val="00E8369C"/>
    <w:rsid w:val="00E91ABC"/>
    <w:rsid w:val="00EA56E6"/>
    <w:rsid w:val="00EA694D"/>
    <w:rsid w:val="00EA71D4"/>
    <w:rsid w:val="00EC1C47"/>
    <w:rsid w:val="00EC335F"/>
    <w:rsid w:val="00EC48FB"/>
    <w:rsid w:val="00ED3965"/>
    <w:rsid w:val="00ED40F9"/>
    <w:rsid w:val="00EF1FA5"/>
    <w:rsid w:val="00EF232A"/>
    <w:rsid w:val="00EF2A6E"/>
    <w:rsid w:val="00EF3138"/>
    <w:rsid w:val="00EF7BAB"/>
    <w:rsid w:val="00F01ADD"/>
    <w:rsid w:val="00F01C85"/>
    <w:rsid w:val="00F05A69"/>
    <w:rsid w:val="00F27A36"/>
    <w:rsid w:val="00F43FFD"/>
    <w:rsid w:val="00F44236"/>
    <w:rsid w:val="00F52517"/>
    <w:rsid w:val="00F623BD"/>
    <w:rsid w:val="00F65F1E"/>
    <w:rsid w:val="00F71AE6"/>
    <w:rsid w:val="00F906FA"/>
    <w:rsid w:val="00FA57B2"/>
    <w:rsid w:val="00FB139B"/>
    <w:rsid w:val="00FB509B"/>
    <w:rsid w:val="00FB5324"/>
    <w:rsid w:val="00FC3D4B"/>
    <w:rsid w:val="00FC6312"/>
    <w:rsid w:val="00FD2EAC"/>
    <w:rsid w:val="00FD6A8C"/>
    <w:rsid w:val="00FE36E3"/>
    <w:rsid w:val="00FE6B01"/>
    <w:rsid w:val="00FE7DB1"/>
    <w:rsid w:val="00FF0EB5"/>
    <w:rsid w:val="00FF3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0A1A8B"/>
    <w:rPr>
      <w:iCs/>
      <w:sz w:val="24"/>
    </w:rPr>
  </w:style>
  <w:style w:type="paragraph" w:customStyle="1" w:styleId="BodyTextNumbered">
    <w:name w:val="Body Text Numbered"/>
    <w:basedOn w:val="BodyText"/>
    <w:link w:val="BodyTextNumberedChar1"/>
    <w:rsid w:val="000A1A8B"/>
    <w:pPr>
      <w:ind w:left="720" w:hanging="720"/>
    </w:pPr>
    <w:rPr>
      <w:iCs/>
      <w:szCs w:val="20"/>
    </w:rPr>
  </w:style>
  <w:style w:type="character" w:customStyle="1" w:styleId="H2Char">
    <w:name w:val="H2 Char"/>
    <w:link w:val="H2"/>
    <w:rsid w:val="006F5DAE"/>
    <w:rPr>
      <w:b/>
      <w:sz w:val="24"/>
    </w:rPr>
  </w:style>
  <w:style w:type="character" w:customStyle="1" w:styleId="FooterChar">
    <w:name w:val="Footer Char"/>
    <w:link w:val="Footer"/>
    <w:rsid w:val="004422A7"/>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422A7"/>
    <w:rPr>
      <w:sz w:val="24"/>
      <w:szCs w:val="24"/>
    </w:rPr>
  </w:style>
  <w:style w:type="character" w:customStyle="1" w:styleId="CommentTextChar">
    <w:name w:val="Comment Text Char"/>
    <w:link w:val="CommentText"/>
    <w:uiPriority w:val="99"/>
    <w:semiHidden/>
    <w:rsid w:val="00442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7343333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313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03"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Jordan.Troublefield@ercot.com" TargetMode="External"/><Relationship Id="rId23" Type="http://schemas.openxmlformats.org/officeDocument/2006/relationships/fontTable" Target="fontTable.xml"/><Relationship Id="rId10" Type="http://schemas.openxmlformats.org/officeDocument/2006/relationships/hyperlink" Target="https://www.ercot.com/files/docs/2023/08/25/ERCOT-Strategic-Plan-2024-2028.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Sheri.messer@ercot.com"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1187</Words>
  <Characters>7742</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8912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2025-09-23T21:29:00Z</dcterms:created>
  <dcterms:modified xsi:type="dcterms:W3CDTF">2025-09-23T21:29:00Z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